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BE6" w:rsidRDefault="00960BE6" w:rsidP="00960BE6">
      <w:pPr>
        <w:spacing w:after="0" w:line="240" w:lineRule="auto"/>
        <w:jc w:val="center"/>
        <w:rPr>
          <w:rFonts w:ascii="Times New Roman" w:hAnsi="Times New Roman" w:cs="Times New Roman"/>
          <w:sz w:val="28"/>
          <w:szCs w:val="28"/>
        </w:rPr>
      </w:pPr>
      <w:bookmarkStart w:id="0" w:name="_Hlk34311995"/>
      <w:r>
        <w:rPr>
          <w:rFonts w:ascii="Times New Roman" w:hAnsi="Times New Roman" w:cs="Times New Roman"/>
          <w:sz w:val="28"/>
          <w:szCs w:val="28"/>
        </w:rPr>
        <w:t>МУНИЦИПАЛЬ</w:t>
      </w:r>
      <w:r w:rsidR="00C03534">
        <w:rPr>
          <w:rFonts w:ascii="Times New Roman" w:hAnsi="Times New Roman" w:cs="Times New Roman"/>
          <w:sz w:val="28"/>
          <w:szCs w:val="28"/>
        </w:rPr>
        <w:t>НОЕ БЮДЖЕТНОЕ ДОШКОЛЬНОЕ ОБРАЗОВАТЕЛЬНОЕ УЧРЕЖДЕНИЕ</w:t>
      </w:r>
      <w:r>
        <w:rPr>
          <w:rFonts w:ascii="Times New Roman" w:hAnsi="Times New Roman" w:cs="Times New Roman"/>
          <w:sz w:val="28"/>
          <w:szCs w:val="28"/>
        </w:rPr>
        <w:t>«Детский сад «Фариза» с.Центора-Юрт Грозненского муниципального района»</w:t>
      </w:r>
    </w:p>
    <w:p w:rsidR="007C68EB" w:rsidRPr="001C29E8" w:rsidRDefault="007C68EB" w:rsidP="00960BE6">
      <w:pPr>
        <w:spacing w:line="240" w:lineRule="auto"/>
        <w:rPr>
          <w:rFonts w:ascii="Times New Roman" w:hAnsi="Times New Roman" w:cs="Times New Roman"/>
          <w:sz w:val="24"/>
          <w:szCs w:val="24"/>
        </w:rPr>
      </w:pPr>
    </w:p>
    <w:bookmarkEnd w:id="0"/>
    <w:p w:rsidR="00633292" w:rsidRDefault="00633292" w:rsidP="004E2A4A">
      <w:pPr>
        <w:spacing w:line="240" w:lineRule="auto"/>
        <w:rPr>
          <w:rFonts w:ascii="Times New Roman" w:hAnsi="Times New Roman" w:cs="Times New Roman"/>
          <w:sz w:val="28"/>
          <w:szCs w:val="28"/>
        </w:rPr>
      </w:pPr>
    </w:p>
    <w:p w:rsidR="00633292" w:rsidRDefault="00633292" w:rsidP="00960BE6">
      <w:pPr>
        <w:spacing w:line="240" w:lineRule="auto"/>
        <w:rPr>
          <w:rFonts w:ascii="Times New Roman" w:hAnsi="Times New Roman" w:cs="Times New Roman"/>
          <w:sz w:val="28"/>
          <w:szCs w:val="28"/>
        </w:rPr>
      </w:pPr>
    </w:p>
    <w:p w:rsidR="00DD1F54" w:rsidRDefault="00A136E1" w:rsidP="00960BE6">
      <w:pPr>
        <w:spacing w:line="240" w:lineRule="auto"/>
        <w:rPr>
          <w:rFonts w:ascii="Times New Roman" w:hAnsi="Times New Roman" w:cs="Times New Roman"/>
          <w:sz w:val="28"/>
          <w:szCs w:val="28"/>
        </w:rPr>
      </w:pPr>
      <w:r w:rsidRPr="005B3A3A">
        <w:rPr>
          <w:rFonts w:ascii="Times New Roman" w:hAnsi="Times New Roman" w:cs="Times New Roman"/>
          <w:sz w:val="28"/>
          <w:szCs w:val="28"/>
        </w:rPr>
        <w:t>ПРИНЯТО</w:t>
      </w:r>
      <w:r w:rsidR="005B3A3A" w:rsidRPr="005B3A3A">
        <w:rPr>
          <w:rFonts w:ascii="Times New Roman" w:hAnsi="Times New Roman" w:cs="Times New Roman"/>
          <w:sz w:val="28"/>
          <w:szCs w:val="28"/>
        </w:rPr>
        <w:t xml:space="preserve"> </w:t>
      </w:r>
      <w:r w:rsidR="005B3A3A">
        <w:t xml:space="preserve">                                                                                   </w:t>
      </w:r>
      <w:r w:rsidR="005836BC">
        <w:t xml:space="preserve">      </w:t>
      </w:r>
      <w:r w:rsidR="005B3A3A">
        <w:t xml:space="preserve">  </w:t>
      </w:r>
      <w:r w:rsidR="00DD1F54" w:rsidRPr="005B3A3A">
        <w:rPr>
          <w:rFonts w:ascii="Times New Roman" w:hAnsi="Times New Roman" w:cs="Times New Roman"/>
          <w:sz w:val="28"/>
          <w:szCs w:val="28"/>
        </w:rPr>
        <w:t>УТВЕРЖДЕНО</w:t>
      </w:r>
      <w:r w:rsidR="00DD1F54" w:rsidRPr="00DA6BF0">
        <w:br/>
      </w:r>
      <w:r w:rsidR="005836BC" w:rsidRPr="00BF001D">
        <w:rPr>
          <w:rFonts w:ascii="Times New Roman" w:hAnsi="Times New Roman" w:cs="Times New Roman"/>
          <w:sz w:val="28"/>
          <w:szCs w:val="28"/>
        </w:rPr>
        <w:t>на Общем собрании</w:t>
      </w:r>
      <w:r w:rsidR="004E2A4A">
        <w:rPr>
          <w:rFonts w:ascii="Times New Roman" w:hAnsi="Times New Roman" w:cs="Times New Roman"/>
          <w:sz w:val="28"/>
          <w:szCs w:val="28"/>
        </w:rPr>
        <w:t xml:space="preserve"> трудового</w:t>
      </w:r>
      <w:r w:rsidR="004E2A4A">
        <w:t xml:space="preserve">                                            </w:t>
      </w:r>
      <w:r w:rsidR="00960BE6">
        <w:rPr>
          <w:rFonts w:ascii="Times New Roman" w:hAnsi="Times New Roman" w:cs="Times New Roman"/>
          <w:sz w:val="28"/>
          <w:szCs w:val="28"/>
        </w:rPr>
        <w:t>приказом М</w:t>
      </w:r>
      <w:r w:rsidR="005836BC" w:rsidRPr="00377BAE">
        <w:rPr>
          <w:rFonts w:ascii="Times New Roman" w:hAnsi="Times New Roman" w:cs="Times New Roman"/>
          <w:sz w:val="28"/>
          <w:szCs w:val="28"/>
        </w:rPr>
        <w:t>БДОУ</w:t>
      </w:r>
      <w:r w:rsidR="00377BAE">
        <w:tab/>
      </w:r>
      <w:r w:rsidR="00377BAE">
        <w:tab/>
      </w:r>
      <w:r w:rsidR="00377BAE" w:rsidRPr="00377BAE">
        <w:rPr>
          <w:rFonts w:ascii="Times New Roman" w:hAnsi="Times New Roman" w:cs="Times New Roman"/>
          <w:sz w:val="28"/>
          <w:szCs w:val="28"/>
        </w:rPr>
        <w:t xml:space="preserve">                               </w:t>
      </w:r>
    </w:p>
    <w:p w:rsidR="006B7341" w:rsidRDefault="004E2A4A" w:rsidP="00960BE6">
      <w:pPr>
        <w:spacing w:line="240" w:lineRule="auto"/>
        <w:rPr>
          <w:rFonts w:ascii="Times New Roman" w:hAnsi="Times New Roman" w:cs="Times New Roman"/>
          <w:sz w:val="28"/>
          <w:szCs w:val="28"/>
        </w:rPr>
      </w:pPr>
      <w:r>
        <w:rPr>
          <w:rFonts w:ascii="Times New Roman" w:hAnsi="Times New Roman" w:cs="Times New Roman"/>
          <w:sz w:val="28"/>
          <w:szCs w:val="28"/>
        </w:rPr>
        <w:t>коллектива</w:t>
      </w:r>
      <w:r w:rsidRPr="00BF001D">
        <w:rPr>
          <w:rFonts w:ascii="Times New Roman" w:hAnsi="Times New Roman" w:cs="Times New Roman"/>
          <w:sz w:val="28"/>
          <w:szCs w:val="28"/>
        </w:rPr>
        <w:t xml:space="preserve"> работников</w:t>
      </w:r>
      <w:r w:rsidRPr="00D26146">
        <w:rPr>
          <w:rFonts w:ascii="Times New Roman" w:hAnsi="Times New Roman" w:cs="Times New Roman"/>
          <w:sz w:val="28"/>
          <w:szCs w:val="28"/>
        </w:rPr>
        <w:t xml:space="preserve"> </w:t>
      </w:r>
      <w:r w:rsidR="006B7341">
        <w:rPr>
          <w:rFonts w:ascii="Times New Roman" w:hAnsi="Times New Roman" w:cs="Times New Roman"/>
          <w:sz w:val="28"/>
          <w:szCs w:val="28"/>
        </w:rPr>
        <w:t>ДОУ</w:t>
      </w:r>
      <w:r w:rsidR="006B7341" w:rsidRPr="006B7341">
        <w:rPr>
          <w:rFonts w:ascii="Times New Roman" w:hAnsi="Times New Roman" w:cs="Times New Roman"/>
          <w:sz w:val="24"/>
          <w:szCs w:val="24"/>
        </w:rPr>
        <w:t xml:space="preserve"> </w:t>
      </w:r>
      <w:r w:rsidR="00960BE6">
        <w:rPr>
          <w:rFonts w:ascii="Times New Roman" w:hAnsi="Times New Roman" w:cs="Times New Roman"/>
          <w:sz w:val="24"/>
          <w:szCs w:val="24"/>
        </w:rPr>
        <w:tab/>
      </w:r>
      <w:r w:rsidR="00960BE6">
        <w:rPr>
          <w:rFonts w:ascii="Times New Roman" w:hAnsi="Times New Roman" w:cs="Times New Roman"/>
          <w:sz w:val="24"/>
          <w:szCs w:val="24"/>
        </w:rPr>
        <w:tab/>
      </w:r>
      <w:r w:rsidR="00960BE6">
        <w:rPr>
          <w:rFonts w:ascii="Times New Roman" w:hAnsi="Times New Roman" w:cs="Times New Roman"/>
          <w:sz w:val="24"/>
          <w:szCs w:val="24"/>
        </w:rPr>
        <w:tab/>
      </w:r>
      <w:r w:rsidR="00960BE6">
        <w:rPr>
          <w:rFonts w:ascii="Times New Roman" w:hAnsi="Times New Roman" w:cs="Times New Roman"/>
          <w:sz w:val="24"/>
          <w:szCs w:val="24"/>
        </w:rPr>
        <w:tab/>
        <w:t xml:space="preserve">    </w:t>
      </w:r>
      <w:r w:rsidR="00960BE6" w:rsidRPr="00960BE6">
        <w:rPr>
          <w:rFonts w:ascii="Times New Roman" w:hAnsi="Times New Roman" w:cs="Times New Roman"/>
          <w:sz w:val="28"/>
          <w:szCs w:val="24"/>
        </w:rPr>
        <w:t>Детский сад «Фариза»</w:t>
      </w:r>
    </w:p>
    <w:p w:rsidR="00377BAE" w:rsidRPr="005836BC" w:rsidRDefault="00BF001D" w:rsidP="00960BE6">
      <w:pPr>
        <w:spacing w:line="240" w:lineRule="auto"/>
        <w:rPr>
          <w:rFonts w:ascii="Times New Roman" w:hAnsi="Times New Roman" w:cs="Times New Roman"/>
          <w:sz w:val="24"/>
          <w:szCs w:val="24"/>
        </w:rPr>
      </w:pPr>
      <w:r w:rsidRPr="00D26146">
        <w:rPr>
          <w:rFonts w:ascii="Times New Roman" w:hAnsi="Times New Roman" w:cs="Times New Roman"/>
          <w:sz w:val="28"/>
          <w:szCs w:val="28"/>
        </w:rPr>
        <w:t xml:space="preserve">Протокол №______ </w:t>
      </w:r>
      <w:r w:rsidRPr="00D26146">
        <w:rPr>
          <w:rFonts w:ascii="Times New Roman" w:hAnsi="Times New Roman" w:cs="Times New Roman"/>
          <w:sz w:val="28"/>
          <w:szCs w:val="28"/>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D26146" w:rsidRPr="0099113D">
        <w:rPr>
          <w:rFonts w:ascii="Times New Roman" w:hAnsi="Times New Roman" w:cs="Times New Roman"/>
          <w:sz w:val="28"/>
          <w:szCs w:val="28"/>
        </w:rPr>
        <w:t xml:space="preserve">              </w:t>
      </w:r>
      <w:r w:rsidR="006B7341" w:rsidRPr="0099113D">
        <w:rPr>
          <w:rFonts w:ascii="Times New Roman" w:hAnsi="Times New Roman" w:cs="Times New Roman"/>
          <w:sz w:val="28"/>
          <w:szCs w:val="28"/>
        </w:rPr>
        <w:t>от «    »  ____________ 2019 г.</w:t>
      </w:r>
      <w:r w:rsidRPr="00DA6BF0">
        <w:br/>
      </w:r>
      <w:r w:rsidRPr="00D26146">
        <w:rPr>
          <w:rFonts w:ascii="Times New Roman" w:hAnsi="Times New Roman" w:cs="Times New Roman"/>
          <w:sz w:val="28"/>
          <w:szCs w:val="28"/>
        </w:rPr>
        <w:t>от «___»_________ 20</w:t>
      </w:r>
      <w:r w:rsidR="00D26146" w:rsidRPr="00D26146">
        <w:rPr>
          <w:rFonts w:ascii="Times New Roman" w:hAnsi="Times New Roman" w:cs="Times New Roman"/>
          <w:sz w:val="28"/>
          <w:szCs w:val="28"/>
        </w:rPr>
        <w:t>19</w:t>
      </w:r>
      <w:r w:rsidRPr="00D26146">
        <w:rPr>
          <w:rFonts w:ascii="Times New Roman" w:hAnsi="Times New Roman" w:cs="Times New Roman"/>
          <w:sz w:val="28"/>
          <w:szCs w:val="28"/>
        </w:rPr>
        <w:t xml:space="preserve"> г.</w:t>
      </w:r>
      <w:r w:rsidR="00377BAE">
        <w:rPr>
          <w:rFonts w:ascii="Times New Roman" w:hAnsi="Times New Roman" w:cs="Times New Roman"/>
          <w:sz w:val="28"/>
          <w:szCs w:val="28"/>
        </w:rPr>
        <w:tab/>
      </w:r>
      <w:r w:rsidR="00377BAE">
        <w:rPr>
          <w:rFonts w:ascii="Times New Roman" w:hAnsi="Times New Roman" w:cs="Times New Roman"/>
          <w:sz w:val="28"/>
          <w:szCs w:val="28"/>
        </w:rPr>
        <w:tab/>
      </w:r>
      <w:r w:rsidR="00377BAE">
        <w:rPr>
          <w:rFonts w:ascii="Times New Roman" w:hAnsi="Times New Roman" w:cs="Times New Roman"/>
          <w:sz w:val="28"/>
          <w:szCs w:val="28"/>
        </w:rPr>
        <w:tab/>
      </w:r>
      <w:r w:rsidR="00377BAE">
        <w:rPr>
          <w:rFonts w:ascii="Times New Roman" w:hAnsi="Times New Roman" w:cs="Times New Roman"/>
          <w:sz w:val="28"/>
          <w:szCs w:val="28"/>
        </w:rPr>
        <w:tab/>
      </w:r>
      <w:r w:rsidR="00377BAE">
        <w:rPr>
          <w:rFonts w:ascii="Times New Roman" w:hAnsi="Times New Roman" w:cs="Times New Roman"/>
          <w:sz w:val="28"/>
          <w:szCs w:val="28"/>
        </w:rPr>
        <w:tab/>
      </w:r>
      <w:r w:rsidR="005836BC">
        <w:rPr>
          <w:rFonts w:ascii="Times New Roman" w:hAnsi="Times New Roman" w:cs="Times New Roman"/>
          <w:sz w:val="28"/>
          <w:szCs w:val="28"/>
        </w:rPr>
        <w:t xml:space="preserve">                                      </w:t>
      </w:r>
    </w:p>
    <w:p w:rsidR="00A136E1" w:rsidRPr="00DA6BF0" w:rsidRDefault="00A136E1" w:rsidP="00A136E1">
      <w:r w:rsidRPr="00DA6BF0">
        <w:br/>
      </w:r>
      <w:r w:rsidRPr="00DA6BF0">
        <w:br/>
      </w:r>
      <w:r w:rsidRPr="00DA6BF0">
        <w:br/>
      </w:r>
    </w:p>
    <w:p w:rsidR="001155AF" w:rsidRDefault="00AE12F6" w:rsidP="00AE12F6">
      <w:pPr>
        <w:jc w:val="center"/>
        <w:rPr>
          <w:rFonts w:ascii="Times New Roman" w:hAnsi="Times New Roman" w:cs="Times New Roman"/>
          <w:sz w:val="28"/>
          <w:szCs w:val="28"/>
        </w:rPr>
      </w:pPr>
      <w:r w:rsidRPr="00AE12F6">
        <w:rPr>
          <w:rFonts w:ascii="Times New Roman" w:hAnsi="Times New Roman" w:cs="Times New Roman"/>
          <w:sz w:val="28"/>
          <w:szCs w:val="28"/>
        </w:rPr>
        <w:t xml:space="preserve">ПРАВИЛА </w:t>
      </w:r>
    </w:p>
    <w:p w:rsidR="00A136E1" w:rsidRDefault="00AE12F6" w:rsidP="00AE12F6">
      <w:pPr>
        <w:jc w:val="center"/>
        <w:rPr>
          <w:rFonts w:ascii="Times New Roman" w:hAnsi="Times New Roman" w:cs="Times New Roman"/>
          <w:sz w:val="28"/>
          <w:szCs w:val="28"/>
        </w:rPr>
      </w:pPr>
      <w:r w:rsidRPr="00AE12F6">
        <w:rPr>
          <w:rFonts w:ascii="Times New Roman" w:hAnsi="Times New Roman" w:cs="Times New Roman"/>
          <w:sz w:val="28"/>
          <w:szCs w:val="28"/>
        </w:rPr>
        <w:t>ВНУТРЕННЕГО ТРУДОВОГО РАСПОРЯДКА</w:t>
      </w:r>
      <w:r w:rsidRPr="00AE12F6">
        <w:rPr>
          <w:rFonts w:ascii="Times New Roman" w:hAnsi="Times New Roman" w:cs="Times New Roman"/>
          <w:sz w:val="28"/>
          <w:szCs w:val="28"/>
        </w:rPr>
        <w:br/>
        <w:t xml:space="preserve">РАБОТНИКОВ </w:t>
      </w:r>
    </w:p>
    <w:p w:rsidR="00AE12F6" w:rsidRDefault="00AE12F6" w:rsidP="00AE12F6">
      <w:pPr>
        <w:jc w:val="center"/>
        <w:rPr>
          <w:rFonts w:ascii="Times New Roman" w:hAnsi="Times New Roman" w:cs="Times New Roman"/>
          <w:sz w:val="28"/>
          <w:szCs w:val="28"/>
        </w:rPr>
      </w:pPr>
    </w:p>
    <w:p w:rsidR="001C29E8" w:rsidRDefault="001C29E8" w:rsidP="00AE12F6">
      <w:pPr>
        <w:jc w:val="center"/>
        <w:rPr>
          <w:rFonts w:ascii="Times New Roman" w:hAnsi="Times New Roman" w:cs="Times New Roman"/>
          <w:sz w:val="28"/>
          <w:szCs w:val="28"/>
        </w:rPr>
      </w:pPr>
    </w:p>
    <w:p w:rsidR="001C29E8" w:rsidRDefault="001C29E8" w:rsidP="00AE12F6">
      <w:pPr>
        <w:jc w:val="center"/>
        <w:rPr>
          <w:rFonts w:ascii="Times New Roman" w:hAnsi="Times New Roman" w:cs="Times New Roman"/>
          <w:sz w:val="28"/>
          <w:szCs w:val="28"/>
        </w:rPr>
      </w:pPr>
    </w:p>
    <w:p w:rsidR="001C29E8" w:rsidRDefault="001C29E8" w:rsidP="00AE12F6">
      <w:pPr>
        <w:jc w:val="center"/>
        <w:rPr>
          <w:rFonts w:ascii="Times New Roman" w:hAnsi="Times New Roman" w:cs="Times New Roman"/>
          <w:sz w:val="28"/>
          <w:szCs w:val="28"/>
        </w:rPr>
      </w:pPr>
    </w:p>
    <w:p w:rsidR="001C29E8" w:rsidRDefault="001C29E8" w:rsidP="00AE12F6">
      <w:pPr>
        <w:jc w:val="center"/>
        <w:rPr>
          <w:rFonts w:ascii="Times New Roman" w:hAnsi="Times New Roman" w:cs="Times New Roman"/>
          <w:sz w:val="28"/>
          <w:szCs w:val="28"/>
        </w:rPr>
      </w:pPr>
    </w:p>
    <w:p w:rsidR="001C29E8" w:rsidRDefault="001C29E8" w:rsidP="00AE12F6">
      <w:pPr>
        <w:jc w:val="center"/>
        <w:rPr>
          <w:rFonts w:ascii="Times New Roman" w:hAnsi="Times New Roman" w:cs="Times New Roman"/>
          <w:sz w:val="28"/>
          <w:szCs w:val="28"/>
        </w:rPr>
      </w:pPr>
    </w:p>
    <w:p w:rsidR="001C29E8" w:rsidRDefault="001C29E8" w:rsidP="00AE12F6">
      <w:pPr>
        <w:jc w:val="center"/>
        <w:rPr>
          <w:rFonts w:ascii="Times New Roman" w:hAnsi="Times New Roman" w:cs="Times New Roman"/>
          <w:sz w:val="28"/>
          <w:szCs w:val="28"/>
        </w:rPr>
      </w:pPr>
    </w:p>
    <w:p w:rsidR="001C29E8" w:rsidRDefault="001C29E8" w:rsidP="00AE12F6">
      <w:pPr>
        <w:jc w:val="center"/>
        <w:rPr>
          <w:rFonts w:ascii="Times New Roman" w:hAnsi="Times New Roman" w:cs="Times New Roman"/>
          <w:sz w:val="28"/>
          <w:szCs w:val="28"/>
        </w:rPr>
      </w:pPr>
    </w:p>
    <w:p w:rsidR="001C29E8" w:rsidRDefault="001C29E8" w:rsidP="00AE12F6">
      <w:pPr>
        <w:jc w:val="center"/>
        <w:rPr>
          <w:rFonts w:ascii="Times New Roman" w:hAnsi="Times New Roman" w:cs="Times New Roman"/>
          <w:sz w:val="28"/>
          <w:szCs w:val="28"/>
        </w:rPr>
      </w:pPr>
    </w:p>
    <w:p w:rsidR="001C29E8" w:rsidRDefault="001C29E8" w:rsidP="00AE12F6">
      <w:pPr>
        <w:jc w:val="center"/>
        <w:rPr>
          <w:rFonts w:ascii="Times New Roman" w:hAnsi="Times New Roman" w:cs="Times New Roman"/>
          <w:sz w:val="28"/>
          <w:szCs w:val="28"/>
        </w:rPr>
      </w:pPr>
    </w:p>
    <w:p w:rsidR="001C29E8" w:rsidRDefault="001C29E8" w:rsidP="00AE12F6">
      <w:pPr>
        <w:jc w:val="center"/>
        <w:rPr>
          <w:rFonts w:ascii="Times New Roman" w:hAnsi="Times New Roman" w:cs="Times New Roman"/>
          <w:sz w:val="28"/>
          <w:szCs w:val="28"/>
        </w:rPr>
      </w:pPr>
    </w:p>
    <w:p w:rsidR="001C29E8" w:rsidRDefault="001C29E8" w:rsidP="00AE12F6">
      <w:pPr>
        <w:jc w:val="center"/>
        <w:rPr>
          <w:rFonts w:ascii="Times New Roman" w:hAnsi="Times New Roman" w:cs="Times New Roman"/>
          <w:sz w:val="28"/>
          <w:szCs w:val="28"/>
        </w:rPr>
      </w:pPr>
    </w:p>
    <w:p w:rsidR="001C29E8" w:rsidRDefault="001C29E8" w:rsidP="00AE12F6">
      <w:pPr>
        <w:jc w:val="center"/>
        <w:rPr>
          <w:rFonts w:ascii="Times New Roman" w:hAnsi="Times New Roman" w:cs="Times New Roman"/>
          <w:sz w:val="28"/>
          <w:szCs w:val="28"/>
        </w:rPr>
      </w:pPr>
    </w:p>
    <w:p w:rsidR="001C29E8" w:rsidRDefault="001C29E8" w:rsidP="00AE12F6">
      <w:pPr>
        <w:jc w:val="center"/>
        <w:rPr>
          <w:rFonts w:ascii="Times New Roman" w:hAnsi="Times New Roman" w:cs="Times New Roman"/>
          <w:sz w:val="28"/>
          <w:szCs w:val="28"/>
        </w:rPr>
      </w:pPr>
    </w:p>
    <w:p w:rsidR="00891008" w:rsidRPr="00AE12F6" w:rsidRDefault="00960BE6" w:rsidP="00AE12F6">
      <w:pPr>
        <w:jc w:val="center"/>
        <w:rPr>
          <w:rFonts w:ascii="Times New Roman" w:hAnsi="Times New Roman" w:cs="Times New Roman"/>
          <w:sz w:val="28"/>
          <w:szCs w:val="28"/>
        </w:rPr>
      </w:pPr>
      <w:r>
        <w:rPr>
          <w:rFonts w:ascii="Times New Roman" w:hAnsi="Times New Roman" w:cs="Times New Roman"/>
          <w:sz w:val="28"/>
          <w:szCs w:val="28"/>
        </w:rPr>
        <w:t>С.Центора-Юрт</w:t>
      </w:r>
      <w:r w:rsidR="00891008">
        <w:rPr>
          <w:rFonts w:ascii="Times New Roman" w:hAnsi="Times New Roman" w:cs="Times New Roman"/>
          <w:sz w:val="28"/>
          <w:szCs w:val="28"/>
        </w:rPr>
        <w:t>- 2019 г.</w:t>
      </w:r>
    </w:p>
    <w:p w:rsidR="00162CF2" w:rsidRPr="00162CF2" w:rsidRDefault="00162CF2" w:rsidP="00162CF2">
      <w:pPr>
        <w:pStyle w:val="3"/>
        <w:rPr>
          <w:rFonts w:ascii="Times New Roman" w:eastAsia="Times New Roman" w:hAnsi="Times New Roman" w:cs="Times New Roman"/>
          <w:b/>
          <w:bCs/>
          <w:color w:val="000000"/>
          <w:sz w:val="27"/>
          <w:szCs w:val="27"/>
          <w:lang w:eastAsia="ru-RU"/>
        </w:rPr>
      </w:pPr>
      <w:r w:rsidRPr="00162CF2">
        <w:rPr>
          <w:rFonts w:ascii="Times New Roman" w:eastAsia="Times New Roman" w:hAnsi="Times New Roman" w:cs="Times New Roman"/>
          <w:b/>
          <w:bCs/>
          <w:color w:val="000000"/>
          <w:sz w:val="27"/>
          <w:szCs w:val="27"/>
          <w:lang w:eastAsia="ru-RU"/>
        </w:rPr>
        <w:lastRenderedPageBreak/>
        <w:t>1. Общие положения</w:t>
      </w:r>
    </w:p>
    <w:p w:rsidR="00162CF2" w:rsidRPr="00162CF2" w:rsidRDefault="00162CF2" w:rsidP="00D2171C">
      <w:pPr>
        <w:spacing w:before="100" w:beforeAutospacing="1" w:after="100" w:afterAutospacing="1" w:line="240" w:lineRule="auto"/>
        <w:ind w:firstLine="567"/>
        <w:rPr>
          <w:rFonts w:ascii="Times New Roman" w:eastAsia="Times New Roman" w:hAnsi="Times New Roman" w:cs="Times New Roman"/>
          <w:color w:val="000000"/>
          <w:sz w:val="27"/>
          <w:szCs w:val="27"/>
          <w:lang w:eastAsia="ru-RU"/>
        </w:rPr>
      </w:pPr>
      <w:r w:rsidRPr="00162CF2">
        <w:rPr>
          <w:rFonts w:ascii="Times New Roman" w:eastAsia="Times New Roman" w:hAnsi="Times New Roman" w:cs="Times New Roman"/>
          <w:color w:val="000000"/>
          <w:sz w:val="27"/>
          <w:szCs w:val="27"/>
          <w:lang w:eastAsia="ru-RU"/>
        </w:rPr>
        <w:t>1.1. Настоящие </w:t>
      </w:r>
      <w:r w:rsidRPr="00162CF2">
        <w:rPr>
          <w:rFonts w:ascii="Times New Roman" w:eastAsia="Times New Roman" w:hAnsi="Times New Roman" w:cs="Times New Roman"/>
          <w:b/>
          <w:bCs/>
          <w:color w:val="000000"/>
          <w:sz w:val="27"/>
          <w:szCs w:val="27"/>
          <w:lang w:eastAsia="ru-RU"/>
        </w:rPr>
        <w:t>Правила внутреннего трудового распорядка ДОУ</w:t>
      </w:r>
      <w:r w:rsidRPr="00162CF2">
        <w:rPr>
          <w:rFonts w:ascii="Times New Roman" w:eastAsia="Times New Roman" w:hAnsi="Times New Roman" w:cs="Times New Roman"/>
          <w:color w:val="000000"/>
          <w:sz w:val="27"/>
          <w:szCs w:val="27"/>
          <w:lang w:eastAsia="ru-RU"/>
        </w:rPr>
        <w:t> разработаны в соответствии с Трудовым Кодексом РФ, Федеральным законом № 273-ФЗ от 29.12.2012г "Об образовании в Российской Федерации" в редакции от 6 марта 2019 года; Постановлением Правительства РФ № 466 от 14.05.2015г «О ежегодных основных удлиненных оплачиваемых отпусках" с изменениями от 7 апреля 2017г; СанПиН 2.4.1.3049-13 "Санитарно-эпидемиологические требования к устройству, содержанию и организации режима работы дошкольных образовательных организаций"» с изменениями от 27 августа 2015 года и иными нормативно-правовыми актами, Гражданским кодексом РФ, Уставом дошкольного образовательного учреждения. Правила утверждены в соответствии со статьей 190 ТК Российской Федерации.</w:t>
      </w:r>
      <w:r w:rsidRPr="00162CF2">
        <w:rPr>
          <w:rFonts w:ascii="Times New Roman" w:eastAsia="Times New Roman" w:hAnsi="Times New Roman" w:cs="Times New Roman"/>
          <w:color w:val="000000"/>
          <w:sz w:val="27"/>
          <w:szCs w:val="27"/>
          <w:lang w:eastAsia="ru-RU"/>
        </w:rPr>
        <w:br/>
      </w:r>
      <w:r w:rsidR="00A53651">
        <w:rPr>
          <w:rFonts w:ascii="Times New Roman" w:eastAsia="Times New Roman" w:hAnsi="Times New Roman" w:cs="Times New Roman"/>
          <w:color w:val="000000"/>
          <w:sz w:val="27"/>
          <w:szCs w:val="27"/>
          <w:lang w:eastAsia="ru-RU"/>
        </w:rPr>
        <w:t xml:space="preserve">         </w:t>
      </w:r>
      <w:r w:rsidRPr="00162CF2">
        <w:rPr>
          <w:rFonts w:ascii="Times New Roman" w:eastAsia="Times New Roman" w:hAnsi="Times New Roman" w:cs="Times New Roman"/>
          <w:color w:val="000000"/>
          <w:sz w:val="27"/>
          <w:szCs w:val="27"/>
          <w:lang w:eastAsia="ru-RU"/>
        </w:rPr>
        <w:t>1.2. Данные </w:t>
      </w:r>
      <w:r w:rsidRPr="00162CF2">
        <w:rPr>
          <w:rFonts w:ascii="Times New Roman" w:eastAsia="Times New Roman" w:hAnsi="Times New Roman" w:cs="Times New Roman"/>
          <w:i/>
          <w:iCs/>
          <w:color w:val="000000"/>
          <w:sz w:val="27"/>
          <w:szCs w:val="27"/>
          <w:lang w:eastAsia="ru-RU"/>
        </w:rPr>
        <w:t>Правила внутреннего трудового распорядка в ДОУ</w:t>
      </w:r>
      <w:r w:rsidRPr="00162CF2">
        <w:rPr>
          <w:rFonts w:ascii="Times New Roman" w:eastAsia="Times New Roman" w:hAnsi="Times New Roman" w:cs="Times New Roman"/>
          <w:color w:val="000000"/>
          <w:sz w:val="27"/>
          <w:szCs w:val="27"/>
          <w:lang w:eastAsia="ru-RU"/>
        </w:rPr>
        <w:t> регламентируют порядок приёма, отказа в приеме на работу, перевода, отстранения и увольнения работников детского сада, основные права, обязанности и ответственность сторон трудового договора, режим работы и время отдыха, оплату труда, применяемые к работникам меры поощрения и взыскания, а также другие вопросы регулирования трудовых отношений.</w:t>
      </w:r>
      <w:r w:rsidRPr="00162CF2">
        <w:rPr>
          <w:rFonts w:ascii="Times New Roman" w:eastAsia="Times New Roman" w:hAnsi="Times New Roman" w:cs="Times New Roman"/>
          <w:color w:val="000000"/>
          <w:sz w:val="27"/>
          <w:szCs w:val="27"/>
          <w:lang w:eastAsia="ru-RU"/>
        </w:rPr>
        <w:br/>
      </w:r>
      <w:r w:rsidR="00A53651">
        <w:rPr>
          <w:rFonts w:ascii="Times New Roman" w:eastAsia="Times New Roman" w:hAnsi="Times New Roman" w:cs="Times New Roman"/>
          <w:color w:val="000000"/>
          <w:sz w:val="27"/>
          <w:szCs w:val="27"/>
          <w:lang w:eastAsia="ru-RU"/>
        </w:rPr>
        <w:t xml:space="preserve">        </w:t>
      </w:r>
      <w:r w:rsidRPr="00162CF2">
        <w:rPr>
          <w:rFonts w:ascii="Times New Roman" w:eastAsia="Times New Roman" w:hAnsi="Times New Roman" w:cs="Times New Roman"/>
          <w:color w:val="000000"/>
          <w:sz w:val="27"/>
          <w:szCs w:val="27"/>
          <w:lang w:eastAsia="ru-RU"/>
        </w:rPr>
        <w:t>1.3. Настоящие Правила внутреннего трудового распорядка в ДОУ (далее - Правила) способствуют эффективной организации работы трудового коллектива дошкольного образовательного учреждения, рациональному использованию рабочего времени, повышению качества и эффективности труда работников, укреплению трудовой дисциплины.</w:t>
      </w:r>
      <w:r w:rsidRPr="00162CF2">
        <w:rPr>
          <w:rFonts w:ascii="Times New Roman" w:eastAsia="Times New Roman" w:hAnsi="Times New Roman" w:cs="Times New Roman"/>
          <w:color w:val="000000"/>
          <w:sz w:val="27"/>
          <w:szCs w:val="27"/>
          <w:lang w:eastAsia="ru-RU"/>
        </w:rPr>
        <w:br/>
      </w:r>
      <w:r w:rsidR="00A53651">
        <w:rPr>
          <w:rFonts w:ascii="Times New Roman" w:eastAsia="Times New Roman" w:hAnsi="Times New Roman" w:cs="Times New Roman"/>
          <w:color w:val="000000"/>
          <w:sz w:val="27"/>
          <w:szCs w:val="27"/>
          <w:lang w:eastAsia="ru-RU"/>
        </w:rPr>
        <w:t xml:space="preserve">      </w:t>
      </w:r>
      <w:r w:rsidRPr="00162CF2">
        <w:rPr>
          <w:rFonts w:ascii="Times New Roman" w:eastAsia="Times New Roman" w:hAnsi="Times New Roman" w:cs="Times New Roman"/>
          <w:color w:val="000000"/>
          <w:sz w:val="27"/>
          <w:szCs w:val="27"/>
          <w:lang w:eastAsia="ru-RU"/>
        </w:rPr>
        <w:t>1.4. Данный локальный нормативный акт является приложением к Коллективному договору дошкольного образовательного учреждения.</w:t>
      </w:r>
      <w:r w:rsidRPr="00162CF2">
        <w:rPr>
          <w:rFonts w:ascii="Times New Roman" w:eastAsia="Times New Roman" w:hAnsi="Times New Roman" w:cs="Times New Roman"/>
          <w:color w:val="000000"/>
          <w:sz w:val="27"/>
          <w:szCs w:val="27"/>
          <w:lang w:eastAsia="ru-RU"/>
        </w:rPr>
        <w:br/>
      </w:r>
      <w:r w:rsidR="00A53651">
        <w:rPr>
          <w:rFonts w:ascii="Times New Roman" w:eastAsia="Times New Roman" w:hAnsi="Times New Roman" w:cs="Times New Roman"/>
          <w:color w:val="000000"/>
          <w:sz w:val="27"/>
          <w:szCs w:val="27"/>
          <w:lang w:eastAsia="ru-RU"/>
        </w:rPr>
        <w:t xml:space="preserve">      </w:t>
      </w:r>
      <w:r w:rsidRPr="00162CF2">
        <w:rPr>
          <w:rFonts w:ascii="Times New Roman" w:eastAsia="Times New Roman" w:hAnsi="Times New Roman" w:cs="Times New Roman"/>
          <w:color w:val="000000"/>
          <w:sz w:val="27"/>
          <w:szCs w:val="27"/>
          <w:lang w:eastAsia="ru-RU"/>
        </w:rPr>
        <w:t>1.5. В детском саду Правила внутреннего трудового распорядка утверждает заведующий дошкольным образовательным учреждением с учётом мнения Общего собрания трудового коллектива, осуществляющего деятельность согласно </w:t>
      </w:r>
      <w:hyperlink r:id="rId7" w:tgtFrame="_blank" w:history="1">
        <w:r w:rsidRPr="00162CF2">
          <w:rPr>
            <w:rFonts w:ascii="Times New Roman" w:eastAsia="Times New Roman" w:hAnsi="Times New Roman" w:cs="Times New Roman"/>
            <w:color w:val="0000FF"/>
            <w:sz w:val="27"/>
            <w:szCs w:val="27"/>
            <w:u w:val="single"/>
            <w:lang w:eastAsia="ru-RU"/>
          </w:rPr>
          <w:t>Положению об общем собрании работников ДОУ</w:t>
        </w:r>
      </w:hyperlink>
      <w:r w:rsidRPr="00162CF2">
        <w:rPr>
          <w:rFonts w:ascii="Times New Roman" w:eastAsia="Times New Roman" w:hAnsi="Times New Roman" w:cs="Times New Roman"/>
          <w:color w:val="000000"/>
          <w:sz w:val="27"/>
          <w:szCs w:val="27"/>
          <w:lang w:eastAsia="ru-RU"/>
        </w:rPr>
        <w:t>, и по согласованию с профсоюзным комитетом дошкольного образовательного учреждения.</w:t>
      </w:r>
      <w:r w:rsidRPr="00162CF2">
        <w:rPr>
          <w:rFonts w:ascii="Times New Roman" w:eastAsia="Times New Roman" w:hAnsi="Times New Roman" w:cs="Times New Roman"/>
          <w:color w:val="000000"/>
          <w:sz w:val="27"/>
          <w:szCs w:val="27"/>
          <w:lang w:eastAsia="ru-RU"/>
        </w:rPr>
        <w:br/>
      </w:r>
      <w:r w:rsidR="00A53651">
        <w:rPr>
          <w:rFonts w:ascii="Times New Roman" w:eastAsia="Times New Roman" w:hAnsi="Times New Roman" w:cs="Times New Roman"/>
          <w:color w:val="000000"/>
          <w:sz w:val="27"/>
          <w:szCs w:val="27"/>
          <w:lang w:eastAsia="ru-RU"/>
        </w:rPr>
        <w:t xml:space="preserve">      </w:t>
      </w:r>
      <w:r w:rsidRPr="00162CF2">
        <w:rPr>
          <w:rFonts w:ascii="Times New Roman" w:eastAsia="Times New Roman" w:hAnsi="Times New Roman" w:cs="Times New Roman"/>
          <w:color w:val="000000"/>
          <w:sz w:val="27"/>
          <w:szCs w:val="27"/>
          <w:lang w:eastAsia="ru-RU"/>
        </w:rPr>
        <w:t>1.6. Ответственность за соблюдение настоящих Правил едины для всех членов трудового коллектива дошкольного образовательного учреждения.</w:t>
      </w:r>
    </w:p>
    <w:p w:rsidR="00F9448E" w:rsidRPr="00F9448E" w:rsidRDefault="00F9448E" w:rsidP="00D2171C">
      <w:pPr>
        <w:spacing w:before="100" w:beforeAutospacing="1" w:after="100" w:afterAutospacing="1" w:line="240" w:lineRule="auto"/>
        <w:ind w:firstLine="567"/>
        <w:outlineLvl w:val="2"/>
        <w:rPr>
          <w:rFonts w:ascii="Times New Roman" w:eastAsia="Times New Roman" w:hAnsi="Times New Roman" w:cs="Times New Roman"/>
          <w:b/>
          <w:bCs/>
          <w:color w:val="000000"/>
          <w:sz w:val="27"/>
          <w:szCs w:val="27"/>
          <w:lang w:eastAsia="ru-RU"/>
        </w:rPr>
      </w:pPr>
      <w:r w:rsidRPr="00F9448E">
        <w:rPr>
          <w:rFonts w:ascii="Times New Roman" w:eastAsia="Times New Roman" w:hAnsi="Times New Roman" w:cs="Times New Roman"/>
          <w:b/>
          <w:bCs/>
          <w:color w:val="000000"/>
          <w:sz w:val="27"/>
          <w:szCs w:val="27"/>
          <w:lang w:eastAsia="ru-RU"/>
        </w:rPr>
        <w:t>2. Порядок приема, отказа в приеме на работу, перевода, отстранения и увольнения работников ДОУ</w:t>
      </w:r>
    </w:p>
    <w:p w:rsidR="00330038" w:rsidRDefault="00F9448E" w:rsidP="00330038">
      <w:pPr>
        <w:spacing w:before="100" w:beforeAutospacing="1" w:after="100" w:afterAutospacing="1" w:line="240" w:lineRule="auto"/>
        <w:ind w:firstLine="567"/>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2.1. </w:t>
      </w:r>
      <w:r w:rsidRPr="00F9448E">
        <w:rPr>
          <w:rFonts w:ascii="Times New Roman" w:eastAsia="Times New Roman" w:hAnsi="Times New Roman" w:cs="Times New Roman"/>
          <w:b/>
          <w:bCs/>
          <w:color w:val="000000"/>
          <w:sz w:val="27"/>
          <w:szCs w:val="27"/>
          <w:lang w:eastAsia="ru-RU"/>
        </w:rPr>
        <w:t>Порядок приема на работу</w:t>
      </w:r>
      <w:r w:rsidRPr="00F9448E">
        <w:rPr>
          <w:rFonts w:ascii="Times New Roman" w:eastAsia="Times New Roman" w:hAnsi="Times New Roman" w:cs="Times New Roman"/>
          <w:color w:val="000000"/>
          <w:sz w:val="27"/>
          <w:szCs w:val="27"/>
          <w:lang w:eastAsia="ru-RU"/>
        </w:rPr>
        <w:br/>
      </w:r>
      <w:r w:rsidR="00330038">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2.1.1. Работники реализуют свое право на труд путем заключения трудового договора о работе в данном дошкольном образовательном учреждении.</w:t>
      </w:r>
      <w:r w:rsidRPr="00F9448E">
        <w:rPr>
          <w:rFonts w:ascii="Times New Roman" w:eastAsia="Times New Roman" w:hAnsi="Times New Roman" w:cs="Times New Roman"/>
          <w:color w:val="000000"/>
          <w:sz w:val="27"/>
          <w:szCs w:val="27"/>
          <w:lang w:eastAsia="ru-RU"/>
        </w:rPr>
        <w:br/>
      </w:r>
      <w:r w:rsidR="00330038">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2.1.2. Трудовой договор заключается в письменной форме (ст.57 ТК РФ) путем составления и подписания сторонами единого правового документа, отражающего их согласованную волю по всем существенным условиям труда работника. Один экземпляр трудового договора хранится в дошкольном образовательном учреждении, другой - у работника.</w:t>
      </w:r>
      <w:r w:rsidRPr="00F9448E">
        <w:rPr>
          <w:rFonts w:ascii="Times New Roman" w:eastAsia="Times New Roman" w:hAnsi="Times New Roman" w:cs="Times New Roman"/>
          <w:color w:val="000000"/>
          <w:sz w:val="27"/>
          <w:szCs w:val="27"/>
          <w:lang w:eastAsia="ru-RU"/>
        </w:rPr>
        <w:br/>
      </w:r>
      <w:r w:rsidR="00330038">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 xml:space="preserve">2.1.3. При приеме на работу заключение срочного трудового договора допускается только в случаях, предусмотренных статьями 58 и 59 Трудового </w:t>
      </w:r>
      <w:r w:rsidR="00330038" w:rsidRPr="00F9448E">
        <w:rPr>
          <w:rFonts w:ascii="Times New Roman" w:eastAsia="Times New Roman" w:hAnsi="Times New Roman" w:cs="Times New Roman"/>
          <w:color w:val="000000"/>
          <w:sz w:val="27"/>
          <w:szCs w:val="27"/>
          <w:lang w:eastAsia="ru-RU"/>
        </w:rPr>
        <w:lastRenderedPageBreak/>
        <w:t>кодекса Российской Федерации.</w:t>
      </w:r>
      <w:r w:rsidR="00330038" w:rsidRPr="00F9448E">
        <w:rPr>
          <w:rFonts w:ascii="Times New Roman" w:eastAsia="Times New Roman" w:hAnsi="Times New Roman" w:cs="Times New Roman"/>
          <w:color w:val="000000"/>
          <w:sz w:val="27"/>
          <w:szCs w:val="27"/>
          <w:lang w:eastAsia="ru-RU"/>
        </w:rPr>
        <w:br/>
      </w:r>
    </w:p>
    <w:p w:rsidR="00F9448E" w:rsidRPr="00F9448E" w:rsidRDefault="00F9448E" w:rsidP="00330038">
      <w:pPr>
        <w:spacing w:before="100" w:beforeAutospacing="1" w:after="100" w:afterAutospacing="1" w:line="240" w:lineRule="auto"/>
        <w:ind w:firstLine="567"/>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2.1.4. </w:t>
      </w:r>
      <w:ins w:id="1" w:author="Unknown">
        <w:r w:rsidRPr="00F9448E">
          <w:rPr>
            <w:rFonts w:ascii="Times New Roman" w:eastAsia="Times New Roman" w:hAnsi="Times New Roman" w:cs="Times New Roman"/>
            <w:color w:val="000000"/>
            <w:sz w:val="27"/>
            <w:szCs w:val="27"/>
            <w:lang w:eastAsia="ru-RU"/>
          </w:rPr>
          <w:t>При приеме на работу сотрудник обязан предъявить администрации ДОУ:</w:t>
        </w:r>
      </w:ins>
    </w:p>
    <w:p w:rsidR="00F9448E" w:rsidRPr="00F9448E" w:rsidRDefault="006B6B91" w:rsidP="006B6B91">
      <w:pPr>
        <w:spacing w:after="0" w:line="240" w:lineRule="auto"/>
        <w:ind w:firstLine="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w:t>
      </w:r>
      <w:r w:rsidR="00F9448E" w:rsidRPr="00F9448E">
        <w:rPr>
          <w:rFonts w:ascii="Times New Roman" w:eastAsia="Times New Roman" w:hAnsi="Times New Roman" w:cs="Times New Roman"/>
          <w:color w:val="000000"/>
          <w:sz w:val="27"/>
          <w:szCs w:val="27"/>
          <w:lang w:eastAsia="ru-RU"/>
        </w:rPr>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F9448E" w:rsidRPr="00F9448E" w:rsidRDefault="006B6B91" w:rsidP="006B6B91">
      <w:pPr>
        <w:spacing w:after="0" w:line="240" w:lineRule="auto"/>
        <w:ind w:firstLine="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w:t>
      </w:r>
      <w:r w:rsidR="00F9448E" w:rsidRPr="00F9448E">
        <w:rPr>
          <w:rFonts w:ascii="Times New Roman" w:eastAsia="Times New Roman" w:hAnsi="Times New Roman" w:cs="Times New Roman"/>
          <w:color w:val="000000"/>
          <w:sz w:val="27"/>
          <w:szCs w:val="27"/>
          <w:lang w:eastAsia="ru-RU"/>
        </w:rPr>
        <w:t>паспорт или другой документ, удостоверяющий личность;</w:t>
      </w:r>
    </w:p>
    <w:p w:rsidR="00F9448E" w:rsidRPr="00F9448E" w:rsidRDefault="006B6B91" w:rsidP="006B6B91">
      <w:pPr>
        <w:spacing w:after="0" w:line="240" w:lineRule="auto"/>
        <w:ind w:firstLine="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w:t>
      </w:r>
      <w:r w:rsidR="00F9448E" w:rsidRPr="00F9448E">
        <w:rPr>
          <w:rFonts w:ascii="Times New Roman" w:eastAsia="Times New Roman" w:hAnsi="Times New Roman" w:cs="Times New Roman"/>
          <w:color w:val="000000"/>
          <w:sz w:val="27"/>
          <w:szCs w:val="27"/>
          <w:lang w:eastAsia="ru-RU"/>
        </w:rPr>
        <w:t>медицинское заключение об отсутствии противопоказаний по состоянию здоровья для работы в образовательном учреждении (ст. 69 ТК РФ, Федеральный закон № 273-ФЗ от 29.12.2012г "Об образовании в Российской Федерации");</w:t>
      </w:r>
    </w:p>
    <w:p w:rsidR="00F9448E" w:rsidRPr="00F9448E" w:rsidRDefault="006B6B91" w:rsidP="006B6B91">
      <w:pPr>
        <w:spacing w:after="0" w:line="240" w:lineRule="auto"/>
        <w:ind w:firstLine="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w:t>
      </w:r>
      <w:r w:rsidR="00F9448E" w:rsidRPr="00F9448E">
        <w:rPr>
          <w:rFonts w:ascii="Times New Roman" w:eastAsia="Times New Roman" w:hAnsi="Times New Roman" w:cs="Times New Roman"/>
          <w:color w:val="000000"/>
          <w:sz w:val="27"/>
          <w:szCs w:val="27"/>
          <w:lang w:eastAsia="ru-RU"/>
        </w:rPr>
        <w:t>страховое свидетельство государственного пенсионного страхования;</w:t>
      </w:r>
    </w:p>
    <w:p w:rsidR="00F9448E" w:rsidRPr="00F9448E" w:rsidRDefault="006B6B91" w:rsidP="006B6B91">
      <w:pPr>
        <w:spacing w:after="0" w:line="240" w:lineRule="auto"/>
        <w:ind w:firstLine="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w:t>
      </w:r>
      <w:r w:rsidR="00F9448E" w:rsidRPr="00F9448E">
        <w:rPr>
          <w:rFonts w:ascii="Times New Roman" w:eastAsia="Times New Roman" w:hAnsi="Times New Roman" w:cs="Times New Roman"/>
          <w:color w:val="000000"/>
          <w:sz w:val="27"/>
          <w:szCs w:val="27"/>
          <w:lang w:eastAsia="ru-RU"/>
        </w:rPr>
        <w:t>документ об образовании, квалификации, наличии специальных знаний;</w:t>
      </w:r>
    </w:p>
    <w:p w:rsidR="00F9448E" w:rsidRPr="00F9448E" w:rsidRDefault="006B6B91" w:rsidP="006B6B91">
      <w:pPr>
        <w:spacing w:after="0" w:line="240" w:lineRule="auto"/>
        <w:ind w:firstLine="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w:t>
      </w:r>
      <w:r w:rsidR="00F9448E" w:rsidRPr="00F9448E">
        <w:rPr>
          <w:rFonts w:ascii="Times New Roman" w:eastAsia="Times New Roman" w:hAnsi="Times New Roman" w:cs="Times New Roman"/>
          <w:color w:val="000000"/>
          <w:sz w:val="27"/>
          <w:szCs w:val="27"/>
          <w:lang w:eastAsia="ru-RU"/>
        </w:rPr>
        <w:t>копию аттестационного листа или приказа, удостоверения;</w:t>
      </w:r>
    </w:p>
    <w:p w:rsidR="00F9448E" w:rsidRPr="00F9448E" w:rsidRDefault="006B6B91" w:rsidP="006B6B91">
      <w:pPr>
        <w:spacing w:after="0" w:line="240" w:lineRule="auto"/>
        <w:ind w:firstLine="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w:t>
      </w:r>
      <w:r w:rsidR="00F9448E" w:rsidRPr="00F9448E">
        <w:rPr>
          <w:rFonts w:ascii="Times New Roman" w:eastAsia="Times New Roman" w:hAnsi="Times New Roman" w:cs="Times New Roman"/>
          <w:color w:val="000000"/>
          <w:sz w:val="27"/>
          <w:szCs w:val="27"/>
          <w:lang w:eastAsia="ru-RU"/>
        </w:rPr>
        <w:t>документ воинского учета - для военнообязанных и лиц, подлежащих призыву на военную службу;</w:t>
      </w:r>
    </w:p>
    <w:p w:rsidR="00F9448E" w:rsidRPr="00F9448E" w:rsidRDefault="006B6B91" w:rsidP="006B6B91">
      <w:pPr>
        <w:spacing w:after="0" w:line="240" w:lineRule="auto"/>
        <w:ind w:firstLine="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w:t>
      </w:r>
      <w:r w:rsidR="00F9448E" w:rsidRPr="00F9448E">
        <w:rPr>
          <w:rFonts w:ascii="Times New Roman" w:eastAsia="Times New Roman" w:hAnsi="Times New Roman" w:cs="Times New Roman"/>
          <w:color w:val="000000"/>
          <w:sz w:val="27"/>
          <w:szCs w:val="27"/>
          <w:lang w:eastAsia="ru-RU"/>
        </w:rPr>
        <w:t>идентификационный номер налогоплательщика (ИНН);</w:t>
      </w:r>
    </w:p>
    <w:p w:rsidR="00F9448E" w:rsidRPr="00F9448E" w:rsidRDefault="006B6B91" w:rsidP="006B6B91">
      <w:pPr>
        <w:spacing w:after="0" w:line="240" w:lineRule="auto"/>
        <w:ind w:firstLine="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w:t>
      </w:r>
      <w:r w:rsidR="00F9448E" w:rsidRPr="00F9448E">
        <w:rPr>
          <w:rFonts w:ascii="Times New Roman" w:eastAsia="Times New Roman" w:hAnsi="Times New Roman" w:cs="Times New Roman"/>
          <w:color w:val="000000"/>
          <w:sz w:val="27"/>
          <w:szCs w:val="27"/>
          <w:lang w:eastAsia="ru-RU"/>
        </w:rPr>
        <w:t>справку о наличии (отсутствии) судимости и (или) факта уголовного преследования либо о прекращении уголовного преследования.</w:t>
      </w:r>
    </w:p>
    <w:p w:rsidR="00F9448E" w:rsidRPr="00F9448E" w:rsidRDefault="00F9448E" w:rsidP="006F0476">
      <w:pPr>
        <w:spacing w:before="100" w:beforeAutospacing="1" w:after="100" w:afterAutospacing="1" w:line="240" w:lineRule="auto"/>
        <w:ind w:firstLine="567"/>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2.1.5. Лица, принимаемые на работу в ДОУ, требующую специальных знаний (педагогические, медицинские) в соответствии с ТКХ (требованиями) или с Единым тариф¬но-квалификационным справочником, утвержденными Профессиональными стандартами обязаны предъявить документы, подтверждающие образовательный уровень и профессиональную подготовку.</w:t>
      </w:r>
      <w:r w:rsidRPr="00F9448E">
        <w:rPr>
          <w:rFonts w:ascii="Times New Roman" w:eastAsia="Times New Roman" w:hAnsi="Times New Roman" w:cs="Times New Roman"/>
          <w:color w:val="000000"/>
          <w:sz w:val="27"/>
          <w:szCs w:val="27"/>
          <w:lang w:eastAsia="ru-RU"/>
        </w:rPr>
        <w:br/>
      </w:r>
      <w:r w:rsidR="006F0476">
        <w:rPr>
          <w:rFonts w:ascii="Times New Roman" w:eastAsia="Times New Roman" w:hAnsi="Times New Roman" w:cs="Times New Roman"/>
          <w:color w:val="000000"/>
          <w:sz w:val="27"/>
          <w:szCs w:val="27"/>
          <w:lang w:eastAsia="ru-RU"/>
        </w:rPr>
        <w:tab/>
      </w:r>
      <w:r w:rsidRPr="00F9448E">
        <w:rPr>
          <w:rFonts w:ascii="Times New Roman" w:eastAsia="Times New Roman" w:hAnsi="Times New Roman" w:cs="Times New Roman"/>
          <w:color w:val="000000"/>
          <w:sz w:val="27"/>
          <w:szCs w:val="27"/>
          <w:lang w:eastAsia="ru-RU"/>
        </w:rPr>
        <w:t>2.1.6. Прием на работу в дошкольное образовательное учреждение без предъявления перечисленных документов не допускается. Вместе с тем администрация детского сада не вправе требовать от работника предъявления документов, помимо предусмотренных законодательством, например, характеристики с прежнего места работы, справки о жилищных условиях и т.д.</w:t>
      </w:r>
      <w:r w:rsidRPr="00F9448E">
        <w:rPr>
          <w:rFonts w:ascii="Times New Roman" w:eastAsia="Times New Roman" w:hAnsi="Times New Roman" w:cs="Times New Roman"/>
          <w:color w:val="000000"/>
          <w:sz w:val="27"/>
          <w:szCs w:val="27"/>
          <w:lang w:eastAsia="ru-RU"/>
        </w:rPr>
        <w:br/>
      </w:r>
      <w:r w:rsidR="006F0476">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2.1.7. Прием на работу оформляется приказом заведующего ДОУ, изданным на основании заключенного трудового договора. Содержание приказа должно соответствовать условиям заключенного трудового договора. Приказ о приеме на работу объявляется работнику под роспись в трехдневный срок со дня фактического начала работы. По требованию работника заведующий дошкольным образовательным учреждением обязан выдать ему надлежаще заверенную копию указанного приказа.</w:t>
      </w:r>
      <w:r w:rsidRPr="00F9448E">
        <w:rPr>
          <w:rFonts w:ascii="Times New Roman" w:eastAsia="Times New Roman" w:hAnsi="Times New Roman" w:cs="Times New Roman"/>
          <w:color w:val="000000"/>
          <w:sz w:val="27"/>
          <w:szCs w:val="27"/>
          <w:lang w:eastAsia="ru-RU"/>
        </w:rPr>
        <w:br/>
      </w:r>
      <w:r w:rsidR="006F0476">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2.1.8. При приеме на работу (до подписания трудового договора) заведующий ДОУ обязан ознакомить работника под роспись с правилами внутреннего трудового распорядка, Уставом, должностной инструкцией, инструкциями по охране труда и пожарной безопасности, иными локальными нормативными актами, непосредственно связанными с трудовой деятельностью работника, коллективным договором.</w:t>
      </w:r>
      <w:r w:rsidRPr="00F9448E">
        <w:rPr>
          <w:rFonts w:ascii="Times New Roman" w:eastAsia="Times New Roman" w:hAnsi="Times New Roman" w:cs="Times New Roman"/>
          <w:color w:val="000000"/>
          <w:sz w:val="27"/>
          <w:szCs w:val="27"/>
          <w:lang w:eastAsia="ru-RU"/>
        </w:rPr>
        <w:br/>
      </w:r>
      <w:r w:rsidR="006F0476">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 xml:space="preserve">2.1.9. При заключении трудового договора в нем по соглашению сторон может быть предусмотрено условие об испытании работника в целях проверки его </w:t>
      </w:r>
      <w:r w:rsidRPr="00F9448E">
        <w:rPr>
          <w:rFonts w:ascii="Times New Roman" w:eastAsia="Times New Roman" w:hAnsi="Times New Roman" w:cs="Times New Roman"/>
          <w:color w:val="000000"/>
          <w:sz w:val="27"/>
          <w:szCs w:val="27"/>
          <w:lang w:eastAsia="ru-RU"/>
        </w:rPr>
        <w:lastRenderedPageBreak/>
        <w:t>соответствия поручаемой работе. Отсутствие в трудовом договоре условия об испытании означает, что работник принят на работу без испытания. 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r w:rsidRPr="00F9448E">
        <w:rPr>
          <w:rFonts w:ascii="Times New Roman" w:eastAsia="Times New Roman" w:hAnsi="Times New Roman" w:cs="Times New Roman"/>
          <w:color w:val="000000"/>
          <w:sz w:val="27"/>
          <w:szCs w:val="27"/>
          <w:lang w:eastAsia="ru-RU"/>
        </w:rPr>
        <w:br/>
      </w:r>
      <w:ins w:id="2" w:author="Unknown">
        <w:r w:rsidRPr="00F9448E">
          <w:rPr>
            <w:rFonts w:ascii="Times New Roman" w:eastAsia="Times New Roman" w:hAnsi="Times New Roman" w:cs="Times New Roman"/>
            <w:color w:val="000000"/>
            <w:sz w:val="27"/>
            <w:szCs w:val="27"/>
            <w:lang w:eastAsia="ru-RU"/>
          </w:rPr>
          <w:t>Испытание при приеме на работу не устанавливается для:</w:t>
        </w:r>
      </w:ins>
    </w:p>
    <w:p w:rsidR="00F9448E" w:rsidRPr="00F9448E" w:rsidRDefault="00144977" w:rsidP="006F0476">
      <w:pPr>
        <w:spacing w:after="0" w:line="240" w:lineRule="auto"/>
        <w:ind w:left="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беременных женщин и женщин, имеющих детей в возрасте до полутора лет;</w:t>
      </w:r>
    </w:p>
    <w:p w:rsidR="00F9448E" w:rsidRPr="00F9448E" w:rsidRDefault="00144977" w:rsidP="00144977">
      <w:pPr>
        <w:spacing w:after="0" w:line="240" w:lineRule="auto"/>
        <w:ind w:firstLine="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F9448E" w:rsidRPr="00F9448E" w:rsidRDefault="00144977" w:rsidP="00144977">
      <w:pPr>
        <w:spacing w:after="0" w:line="240" w:lineRule="auto"/>
        <w:ind w:firstLine="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лиц, приглашенных на работу в порядке перевода от другого работодателя по согласованию между работодателями;</w:t>
      </w:r>
    </w:p>
    <w:p w:rsidR="00F9448E" w:rsidRPr="00F9448E" w:rsidRDefault="00144977" w:rsidP="00144977">
      <w:pPr>
        <w:spacing w:after="0" w:line="240" w:lineRule="auto"/>
        <w:ind w:firstLine="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иных лиц в случаях, предусмотренных ТК РФ, иными федеральными законами, коллективным договором.</w:t>
      </w:r>
    </w:p>
    <w:p w:rsidR="00F9448E" w:rsidRPr="00F9448E" w:rsidRDefault="00F9448E" w:rsidP="00144977">
      <w:pPr>
        <w:spacing w:after="100" w:afterAutospacing="1" w:line="240" w:lineRule="auto"/>
        <w:ind w:firstLine="567"/>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2.1.10. Срок испытания не может превышать трех месяцев, а для заместителей заведующего ДОУ, главного бухгалтера, руководителей филиалов и иных обособленных структурных подразделений учреждения - шести месяцев, если иное не установлено федеральным законом. При заключении трудового договора на срок от двух до шести месяцев испытание не может превышать двух недель. В срок испытания не засчитываются период временной нетрудоспособности работника и другие периоды, когда он фактически отсутствовал на работе.</w:t>
      </w:r>
      <w:r w:rsidRPr="00F9448E">
        <w:rPr>
          <w:rFonts w:ascii="Times New Roman" w:eastAsia="Times New Roman" w:hAnsi="Times New Roman" w:cs="Times New Roman"/>
          <w:color w:val="000000"/>
          <w:sz w:val="27"/>
          <w:szCs w:val="27"/>
          <w:lang w:eastAsia="ru-RU"/>
        </w:rPr>
        <w:br/>
      </w:r>
      <w:r w:rsidR="00144977">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2.1.11. При неудовлетворительном результате испытания заведующий детским садом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 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w:t>
      </w:r>
      <w:r w:rsidRPr="00F9448E">
        <w:rPr>
          <w:rFonts w:ascii="Times New Roman" w:eastAsia="Times New Roman" w:hAnsi="Times New Roman" w:cs="Times New Roman"/>
          <w:color w:val="000000"/>
          <w:sz w:val="27"/>
          <w:szCs w:val="27"/>
          <w:lang w:eastAsia="ru-RU"/>
        </w:rPr>
        <w:br/>
      </w:r>
      <w:r w:rsidR="00144977">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2.1.12.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заведующего дошкольным образовательным учреждением в письменной форме за три дня.</w:t>
      </w:r>
      <w:r w:rsidRPr="00F9448E">
        <w:rPr>
          <w:rFonts w:ascii="Times New Roman" w:eastAsia="Times New Roman" w:hAnsi="Times New Roman" w:cs="Times New Roman"/>
          <w:color w:val="000000"/>
          <w:sz w:val="27"/>
          <w:szCs w:val="27"/>
          <w:lang w:eastAsia="ru-RU"/>
        </w:rPr>
        <w:br/>
      </w:r>
      <w:r w:rsidR="00623DEB">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 xml:space="preserve">2.1.13. Трудовой договор вступает в силу со дня его подписания работником и заведующим ДОУ. Работник обязан приступить к исполнению трудовых обязанностей со дня, определенного трудовым договором. 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 Если работник не приступил к работе в день начала работы, то работодатель имеет право аннулировать трудовой договор. Аннулированный трудовой договор </w:t>
      </w:r>
      <w:r w:rsidRPr="00F9448E">
        <w:rPr>
          <w:rFonts w:ascii="Times New Roman" w:eastAsia="Times New Roman" w:hAnsi="Times New Roman" w:cs="Times New Roman"/>
          <w:color w:val="000000"/>
          <w:sz w:val="27"/>
          <w:szCs w:val="27"/>
          <w:lang w:eastAsia="ru-RU"/>
        </w:rPr>
        <w:lastRenderedPageBreak/>
        <w:t>считается незаключенным.</w:t>
      </w:r>
      <w:r w:rsidRPr="00F9448E">
        <w:rPr>
          <w:rFonts w:ascii="Times New Roman" w:eastAsia="Times New Roman" w:hAnsi="Times New Roman" w:cs="Times New Roman"/>
          <w:color w:val="000000"/>
          <w:sz w:val="27"/>
          <w:szCs w:val="27"/>
          <w:lang w:eastAsia="ru-RU"/>
        </w:rPr>
        <w:br/>
      </w:r>
      <w:r w:rsidR="00623DEB">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2.1.14. Трудовая книжка установленного образца является основным документом о трудовой деятельности и трудовом стаже работника. На всех работников ДОУ, проработавших более 5 дней и в случае, когда работа в данном дошкольном образовательном учреждении является основной, оформляется трудовая книжка в соответствии с требованиями Инструкции по заполнению трудовых книжек.</w:t>
      </w:r>
      <w:r w:rsidRPr="00F9448E">
        <w:rPr>
          <w:rFonts w:ascii="Times New Roman" w:eastAsia="Times New Roman" w:hAnsi="Times New Roman" w:cs="Times New Roman"/>
          <w:color w:val="000000"/>
          <w:sz w:val="27"/>
          <w:szCs w:val="27"/>
          <w:lang w:eastAsia="ru-RU"/>
        </w:rPr>
        <w:br/>
      </w:r>
      <w:r w:rsidR="00623DEB">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2.1.15. 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 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w:t>
      </w:r>
      <w:r w:rsidRPr="00F9448E">
        <w:rPr>
          <w:rFonts w:ascii="Times New Roman" w:eastAsia="Times New Roman" w:hAnsi="Times New Roman" w:cs="Times New Roman"/>
          <w:color w:val="000000"/>
          <w:sz w:val="27"/>
          <w:szCs w:val="27"/>
          <w:lang w:eastAsia="ru-RU"/>
        </w:rPr>
        <w:br/>
      </w:r>
      <w:r w:rsidR="00623DEB">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2.1.16. Оформление трудовой книжки работнику осуществляется работодателем в присутствии работника не позднее недельного срока со дня приема на работу. Все записи о выполняемой работе, переводе на другую постоянную работу, квалификации, увольнении, а также о награждении вносятся в трудовую книжку на основании соответствующего приказа заведующего не позднее недельного срока, а при увольнении - в день увольнения и должны точно соответствовать тексту приказа.</w:t>
      </w:r>
      <w:r w:rsidRPr="00F9448E">
        <w:rPr>
          <w:rFonts w:ascii="Times New Roman" w:eastAsia="Times New Roman" w:hAnsi="Times New Roman" w:cs="Times New Roman"/>
          <w:color w:val="000000"/>
          <w:sz w:val="27"/>
          <w:szCs w:val="27"/>
          <w:lang w:eastAsia="ru-RU"/>
        </w:rPr>
        <w:br/>
      </w:r>
      <w:r w:rsidR="00623DEB">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2.1.17. С каждой вносимой в трудовую книжку записью о выполняемой работе, переводе на другую постоянную работу и увольнении заведующий ДОУ обязан ознакомить ее владельца под роспись в его личной карточке, в которой повторяется запись, внесенная в трудовую книжку.</w:t>
      </w:r>
      <w:r w:rsidRPr="00F9448E">
        <w:rPr>
          <w:rFonts w:ascii="Times New Roman" w:eastAsia="Times New Roman" w:hAnsi="Times New Roman" w:cs="Times New Roman"/>
          <w:color w:val="000000"/>
          <w:sz w:val="27"/>
          <w:szCs w:val="27"/>
          <w:lang w:eastAsia="ru-RU"/>
        </w:rPr>
        <w:br/>
      </w:r>
      <w:r w:rsidR="00623DEB">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2.1.18. Трудовые книжки работников хранятся в дошкольной образовательной организации как документы строгой отчетности. Трудовая книжка и личное дело заведующего ДОУ хранится в органах управления образованием.</w:t>
      </w:r>
      <w:r w:rsidRPr="00F9448E">
        <w:rPr>
          <w:rFonts w:ascii="Times New Roman" w:eastAsia="Times New Roman" w:hAnsi="Times New Roman" w:cs="Times New Roman"/>
          <w:color w:val="000000"/>
          <w:sz w:val="27"/>
          <w:szCs w:val="27"/>
          <w:lang w:eastAsia="ru-RU"/>
        </w:rPr>
        <w:br/>
      </w:r>
      <w:r w:rsidR="00623DEB">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2.1.19. На каждого работника детского сада ведется личное дело, состоящее из заверенной копии приказа о приеме на работу, копии документа об образовании и профессиональной подготовке, медицинского заключения об отсутствии противопоказаний к работе в дошкольном образовательном учреждении, документов, предъявляемых при приеме на работу вместо трудовой книжки, аттестационного листа. Здесь же хранится один экземпляр письменного трудового договора.</w:t>
      </w:r>
      <w:r w:rsidRPr="00F9448E">
        <w:rPr>
          <w:rFonts w:ascii="Times New Roman" w:eastAsia="Times New Roman" w:hAnsi="Times New Roman" w:cs="Times New Roman"/>
          <w:color w:val="000000"/>
          <w:sz w:val="27"/>
          <w:szCs w:val="27"/>
          <w:lang w:eastAsia="ru-RU"/>
        </w:rPr>
        <w:br/>
      </w:r>
      <w:r w:rsidR="00623DEB">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2.1.20. Заведующий дошкольным образовательным учреждением вправе предложить работнику заполнить листок по учету кадров, автобиографию для приобщения к личному делу, вклеить фотографию в личное дело.</w:t>
      </w:r>
      <w:r w:rsidRPr="00F9448E">
        <w:rPr>
          <w:rFonts w:ascii="Times New Roman" w:eastAsia="Times New Roman" w:hAnsi="Times New Roman" w:cs="Times New Roman"/>
          <w:color w:val="000000"/>
          <w:sz w:val="27"/>
          <w:szCs w:val="27"/>
          <w:lang w:eastAsia="ru-RU"/>
        </w:rPr>
        <w:br/>
      </w:r>
      <w:r w:rsidR="00623DEB">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2.1.21. Личное дело работника хранится в дошкольном образовательном учреждении, в том числе и после увольнения, до 75 лет.</w:t>
      </w:r>
    </w:p>
    <w:p w:rsidR="00F9448E" w:rsidRPr="00F9448E" w:rsidRDefault="00623DEB" w:rsidP="0033353E">
      <w:pPr>
        <w:spacing w:before="100" w:beforeAutospacing="1" w:after="100" w:afterAutospacing="1" w:line="240" w:lineRule="auto"/>
        <w:ind w:firstLine="567"/>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2.2. </w:t>
      </w:r>
      <w:r w:rsidR="00F9448E" w:rsidRPr="00F9448E">
        <w:rPr>
          <w:rFonts w:ascii="Times New Roman" w:eastAsia="Times New Roman" w:hAnsi="Times New Roman" w:cs="Times New Roman"/>
          <w:b/>
          <w:bCs/>
          <w:color w:val="000000"/>
          <w:sz w:val="27"/>
          <w:szCs w:val="27"/>
          <w:lang w:eastAsia="ru-RU"/>
        </w:rPr>
        <w:t>Отказ в приеме на работу</w:t>
      </w:r>
      <w:r w:rsidR="00F9448E" w:rsidRPr="00F9448E">
        <w:rPr>
          <w:rFonts w:ascii="Times New Roman" w:eastAsia="Times New Roman" w:hAnsi="Times New Roman" w:cs="Times New Roman"/>
          <w:color w:val="000000"/>
          <w:sz w:val="27"/>
          <w:szCs w:val="27"/>
          <w:lang w:eastAsia="ru-RU"/>
        </w:rPr>
        <w:br/>
      </w: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 xml:space="preserve">2.2.1. Не допускается необоснованный отказ в заключении трудового договора. 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w:t>
      </w:r>
      <w:r w:rsidR="00F9448E" w:rsidRPr="00F9448E">
        <w:rPr>
          <w:rFonts w:ascii="Times New Roman" w:eastAsia="Times New Roman" w:hAnsi="Times New Roman" w:cs="Times New Roman"/>
          <w:color w:val="000000"/>
          <w:sz w:val="27"/>
          <w:szCs w:val="27"/>
          <w:lang w:eastAsia="ru-RU"/>
        </w:rPr>
        <w:lastRenderedPageBreak/>
        <w:t>имущественного, семейного,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 объединениям или каким-либо социальным группам, а также других обстоятельств, не связанных с деловыми качествами работников, не допускается, за исключением случаев, в которых право или обязанность устанавливать такие ограничения или преимущества предусмотрены федеральными законами.</w:t>
      </w:r>
      <w:r w:rsidR="00F9448E" w:rsidRPr="00F9448E">
        <w:rPr>
          <w:rFonts w:ascii="Times New Roman" w:eastAsia="Times New Roman" w:hAnsi="Times New Roman" w:cs="Times New Roman"/>
          <w:color w:val="000000"/>
          <w:sz w:val="27"/>
          <w:szCs w:val="27"/>
          <w:lang w:eastAsia="ru-RU"/>
        </w:rPr>
        <w:br/>
      </w:r>
      <w:r w:rsidR="0033353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2.2.2. К педагогической деятельности допускаются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профессиональных стандартах.</w:t>
      </w:r>
      <w:r w:rsidR="00F9448E" w:rsidRPr="00F9448E">
        <w:rPr>
          <w:rFonts w:ascii="Times New Roman" w:eastAsia="Times New Roman" w:hAnsi="Times New Roman" w:cs="Times New Roman"/>
          <w:color w:val="000000"/>
          <w:sz w:val="27"/>
          <w:szCs w:val="27"/>
          <w:lang w:eastAsia="ru-RU"/>
        </w:rPr>
        <w:br/>
      </w:r>
      <w:r w:rsidR="0033353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2.2.3. </w:t>
      </w:r>
      <w:ins w:id="3" w:author="Unknown">
        <w:r w:rsidR="00F9448E" w:rsidRPr="00F9448E">
          <w:rPr>
            <w:rFonts w:ascii="Times New Roman" w:eastAsia="Times New Roman" w:hAnsi="Times New Roman" w:cs="Times New Roman"/>
            <w:color w:val="000000"/>
            <w:sz w:val="27"/>
            <w:szCs w:val="27"/>
            <w:lang w:eastAsia="ru-RU"/>
          </w:rPr>
          <w:t>К педагогической деятельности не допускаются лица:</w:t>
        </w:r>
      </w:ins>
      <w:r w:rsidR="00F9448E" w:rsidRPr="00F9448E">
        <w:rPr>
          <w:rFonts w:ascii="Times New Roman" w:eastAsia="Times New Roman" w:hAnsi="Times New Roman" w:cs="Times New Roman"/>
          <w:color w:val="000000"/>
          <w:sz w:val="27"/>
          <w:szCs w:val="27"/>
          <w:lang w:eastAsia="ru-RU"/>
        </w:rPr>
        <w:br/>
      </w:r>
      <w:r w:rsidR="0033353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а) лишенные права заниматься педагогической деятельностью в соответствии с вступившим в законную силу приговором суда;</w:t>
      </w:r>
      <w:r w:rsidR="00F9448E" w:rsidRPr="00F9448E">
        <w:rPr>
          <w:rFonts w:ascii="Times New Roman" w:eastAsia="Times New Roman" w:hAnsi="Times New Roman" w:cs="Times New Roman"/>
          <w:color w:val="000000"/>
          <w:sz w:val="27"/>
          <w:szCs w:val="27"/>
          <w:lang w:eastAsia="ru-RU"/>
        </w:rPr>
        <w:br/>
      </w:r>
      <w:r w:rsidR="0033353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б) 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за исключением случаев, предусмотренных пунктом 2.2.4. настоящих Правил;</w:t>
      </w:r>
      <w:r w:rsidR="00F9448E" w:rsidRPr="00F9448E">
        <w:rPr>
          <w:rFonts w:ascii="Times New Roman" w:eastAsia="Times New Roman" w:hAnsi="Times New Roman" w:cs="Times New Roman"/>
          <w:color w:val="000000"/>
          <w:sz w:val="27"/>
          <w:szCs w:val="27"/>
          <w:lang w:eastAsia="ru-RU"/>
        </w:rPr>
        <w:br/>
      </w:r>
      <w:r w:rsidR="0033353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 имеющие неснятую или непогашенную судимость за иные умышленные тяжкие и особо тяжкие преступления, не указанные в пункте б);</w:t>
      </w:r>
      <w:r w:rsidR="00F9448E" w:rsidRPr="00F9448E">
        <w:rPr>
          <w:rFonts w:ascii="Times New Roman" w:eastAsia="Times New Roman" w:hAnsi="Times New Roman" w:cs="Times New Roman"/>
          <w:color w:val="000000"/>
          <w:sz w:val="27"/>
          <w:szCs w:val="27"/>
          <w:lang w:eastAsia="ru-RU"/>
        </w:rPr>
        <w:br/>
      </w:r>
      <w:r w:rsidR="0033353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г) признанные недееспособными в установленном федеральным законом порядке;</w:t>
      </w:r>
      <w:r w:rsidR="00F9448E" w:rsidRPr="00F9448E">
        <w:rPr>
          <w:rFonts w:ascii="Times New Roman" w:eastAsia="Times New Roman" w:hAnsi="Times New Roman" w:cs="Times New Roman"/>
          <w:color w:val="000000"/>
          <w:sz w:val="27"/>
          <w:szCs w:val="27"/>
          <w:lang w:eastAsia="ru-RU"/>
        </w:rPr>
        <w:br/>
      </w:r>
      <w:r w:rsidR="0033353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д)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r w:rsidR="00F9448E" w:rsidRPr="00F9448E">
        <w:rPr>
          <w:rFonts w:ascii="Times New Roman" w:eastAsia="Times New Roman" w:hAnsi="Times New Roman" w:cs="Times New Roman"/>
          <w:color w:val="000000"/>
          <w:sz w:val="27"/>
          <w:szCs w:val="27"/>
          <w:lang w:eastAsia="ru-RU"/>
        </w:rPr>
        <w:br/>
      </w:r>
      <w:r w:rsidR="0033353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 xml:space="preserve">2.2.4. Лица из числа указанных в пункте б),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w:t>
      </w:r>
      <w:r w:rsidR="00F9448E" w:rsidRPr="00F9448E">
        <w:rPr>
          <w:rFonts w:ascii="Times New Roman" w:eastAsia="Times New Roman" w:hAnsi="Times New Roman" w:cs="Times New Roman"/>
          <w:color w:val="000000"/>
          <w:sz w:val="27"/>
          <w:szCs w:val="27"/>
          <w:lang w:eastAsia="ru-RU"/>
        </w:rPr>
        <w:lastRenderedPageBreak/>
        <w:t>деятельности.</w:t>
      </w:r>
      <w:r w:rsidR="00F9448E" w:rsidRPr="00F9448E">
        <w:rPr>
          <w:rFonts w:ascii="Times New Roman" w:eastAsia="Times New Roman" w:hAnsi="Times New Roman" w:cs="Times New Roman"/>
          <w:color w:val="000000"/>
          <w:sz w:val="27"/>
          <w:szCs w:val="27"/>
          <w:lang w:eastAsia="ru-RU"/>
        </w:rPr>
        <w:br/>
      </w:r>
      <w:r w:rsidR="0033353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2.2.5. Запрещается отказывать в заключении трудового договора женщинам по мотивам, связанным с беременностью или наличием детей.</w:t>
      </w:r>
      <w:r w:rsidR="00F9448E" w:rsidRPr="00F9448E">
        <w:rPr>
          <w:rFonts w:ascii="Times New Roman" w:eastAsia="Times New Roman" w:hAnsi="Times New Roman" w:cs="Times New Roman"/>
          <w:color w:val="000000"/>
          <w:sz w:val="27"/>
          <w:szCs w:val="27"/>
          <w:lang w:eastAsia="ru-RU"/>
        </w:rPr>
        <w:br/>
      </w:r>
      <w:r w:rsidR="0033353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2.2.6.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r w:rsidR="00F9448E" w:rsidRPr="00F9448E">
        <w:rPr>
          <w:rFonts w:ascii="Times New Roman" w:eastAsia="Times New Roman" w:hAnsi="Times New Roman" w:cs="Times New Roman"/>
          <w:color w:val="000000"/>
          <w:sz w:val="27"/>
          <w:szCs w:val="27"/>
          <w:lang w:eastAsia="ru-RU"/>
        </w:rPr>
        <w:br/>
      </w:r>
      <w:r w:rsidR="0033353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2.2.7. По письменному требованию лица, которому отказано в заключении трудового договора, заведующий ДОУ обязан сообщить причину отказа в письменной форме в срок не позднее чем в течение семи рабочих дней со дня предъявления такого требования. Отказ в заключении трудового договора может быть обжалован в судебном порядке.</w:t>
      </w:r>
    </w:p>
    <w:p w:rsidR="00F9448E" w:rsidRPr="00F9448E" w:rsidRDefault="0033353E" w:rsidP="00F9448E">
      <w:pPr>
        <w:spacing w:before="100" w:beforeAutospacing="1" w:after="100" w:afterAutospacing="1" w:line="240" w:lineRule="auto"/>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2.3. </w:t>
      </w:r>
      <w:r w:rsidR="00F9448E" w:rsidRPr="00F9448E">
        <w:rPr>
          <w:rFonts w:ascii="Times New Roman" w:eastAsia="Times New Roman" w:hAnsi="Times New Roman" w:cs="Times New Roman"/>
          <w:b/>
          <w:bCs/>
          <w:color w:val="000000"/>
          <w:sz w:val="27"/>
          <w:szCs w:val="27"/>
          <w:lang w:eastAsia="ru-RU"/>
        </w:rPr>
        <w:t>Перевод работника на другую работу</w:t>
      </w:r>
      <w:r w:rsidR="00F9448E" w:rsidRPr="00F9448E">
        <w:rPr>
          <w:rFonts w:ascii="Times New Roman" w:eastAsia="Times New Roman" w:hAnsi="Times New Roman" w:cs="Times New Roman"/>
          <w:color w:val="000000"/>
          <w:sz w:val="27"/>
          <w:szCs w:val="27"/>
          <w:lang w:eastAsia="ru-RU"/>
        </w:rPr>
        <w:br/>
      </w: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2.3.1. 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Трудовым Кодексом РФ. Соглашение об изменении определенных сторонами условий трудового договора заключается в письменной форме.</w:t>
      </w:r>
      <w:r w:rsidR="00F9448E" w:rsidRPr="00F9448E">
        <w:rPr>
          <w:rFonts w:ascii="Times New Roman" w:eastAsia="Times New Roman" w:hAnsi="Times New Roman" w:cs="Times New Roman"/>
          <w:color w:val="000000"/>
          <w:sz w:val="27"/>
          <w:szCs w:val="27"/>
          <w:lang w:eastAsia="ru-RU"/>
        </w:rPr>
        <w:br/>
      </w:r>
      <w:r w:rsidR="00996BCC">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2.3.2. Перевод на другую работу - постоянное или временное изменение трудовой функции работника при продолжении работы у того же работодателя. Перевод на другую работу допускается только с письменного согласия работника, за исключением случаев, предусмотренных частями второй и третьей статьи 72.2 ТК РФ.</w:t>
      </w:r>
      <w:r w:rsidR="00F9448E" w:rsidRPr="00F9448E">
        <w:rPr>
          <w:rFonts w:ascii="Times New Roman" w:eastAsia="Times New Roman" w:hAnsi="Times New Roman" w:cs="Times New Roman"/>
          <w:color w:val="000000"/>
          <w:sz w:val="27"/>
          <w:szCs w:val="27"/>
          <w:lang w:eastAsia="ru-RU"/>
        </w:rPr>
        <w:br/>
      </w:r>
      <w:r w:rsidR="00996BCC">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2.3.3. 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(пункт 5 части 1 статьи 77 ТК РФ).</w:t>
      </w:r>
      <w:r w:rsidR="00F9448E" w:rsidRPr="00F9448E">
        <w:rPr>
          <w:rFonts w:ascii="Times New Roman" w:eastAsia="Times New Roman" w:hAnsi="Times New Roman" w:cs="Times New Roman"/>
          <w:color w:val="000000"/>
          <w:sz w:val="27"/>
          <w:szCs w:val="27"/>
          <w:lang w:eastAsia="ru-RU"/>
        </w:rPr>
        <w:br/>
      </w:r>
      <w:r w:rsidR="00996BCC">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2.3.4. Запрещается переводить и перемещать работника на работу, противопоказанную ему по состоянию здоровья.</w:t>
      </w:r>
      <w:r w:rsidR="00F9448E" w:rsidRPr="00F9448E">
        <w:rPr>
          <w:rFonts w:ascii="Times New Roman" w:eastAsia="Times New Roman" w:hAnsi="Times New Roman" w:cs="Times New Roman"/>
          <w:color w:val="000000"/>
          <w:sz w:val="27"/>
          <w:szCs w:val="27"/>
          <w:lang w:eastAsia="ru-RU"/>
        </w:rPr>
        <w:br/>
      </w:r>
      <w:r w:rsidR="00996BCC">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2.3.5. По соглашению сторон, заключаемому в письменной форме, работник может быть временно переведен на другую работу в том же ДОУ на срок до одного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r w:rsidR="00F9448E" w:rsidRPr="00F9448E">
        <w:rPr>
          <w:rFonts w:ascii="Times New Roman" w:eastAsia="Times New Roman" w:hAnsi="Times New Roman" w:cs="Times New Roman"/>
          <w:color w:val="000000"/>
          <w:sz w:val="27"/>
          <w:szCs w:val="27"/>
          <w:lang w:eastAsia="ru-RU"/>
        </w:rPr>
        <w:br/>
      </w:r>
      <w:r w:rsidR="00996BCC">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2.3.6. Работника, нуждающегося в переводе на другую работу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F9448E" w:rsidRPr="00F9448E" w:rsidRDefault="00996BCC" w:rsidP="00F9448E">
      <w:pPr>
        <w:spacing w:before="100" w:beforeAutospacing="1" w:after="100" w:afterAutospacing="1" w:line="240" w:lineRule="auto"/>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2.4. </w:t>
      </w:r>
      <w:r w:rsidR="00F9448E" w:rsidRPr="00F9448E">
        <w:rPr>
          <w:rFonts w:ascii="Times New Roman" w:eastAsia="Times New Roman" w:hAnsi="Times New Roman" w:cs="Times New Roman"/>
          <w:b/>
          <w:bCs/>
          <w:color w:val="000000"/>
          <w:sz w:val="27"/>
          <w:szCs w:val="27"/>
          <w:lang w:eastAsia="ru-RU"/>
        </w:rPr>
        <w:t>Порядок отстранения от работы</w:t>
      </w:r>
      <w:r w:rsidR="00F9448E" w:rsidRPr="00F9448E">
        <w:rPr>
          <w:rFonts w:ascii="Times New Roman" w:eastAsia="Times New Roman" w:hAnsi="Times New Roman" w:cs="Times New Roman"/>
          <w:color w:val="000000"/>
          <w:sz w:val="27"/>
          <w:szCs w:val="27"/>
          <w:lang w:eastAsia="ru-RU"/>
        </w:rPr>
        <w:br/>
      </w: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2.4.1. </w:t>
      </w:r>
      <w:ins w:id="4" w:author="Unknown">
        <w:r w:rsidR="00F9448E" w:rsidRPr="00F9448E">
          <w:rPr>
            <w:rFonts w:ascii="Times New Roman" w:eastAsia="Times New Roman" w:hAnsi="Times New Roman" w:cs="Times New Roman"/>
            <w:color w:val="000000"/>
            <w:sz w:val="27"/>
            <w:szCs w:val="27"/>
            <w:lang w:eastAsia="ru-RU"/>
          </w:rPr>
          <w:t>Работник отстраняется от работы (не допускается к работе) в случаях:</w:t>
        </w:r>
      </w:ins>
    </w:p>
    <w:p w:rsidR="00F9448E" w:rsidRPr="00F9448E" w:rsidRDefault="00A11EA8" w:rsidP="00A11EA8">
      <w:pPr>
        <w:spacing w:after="0" w:line="240" w:lineRule="auto"/>
        <w:ind w:firstLine="567"/>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 </w:t>
      </w:r>
      <w:r w:rsidR="00F9448E" w:rsidRPr="00F9448E">
        <w:rPr>
          <w:rFonts w:ascii="Times New Roman" w:eastAsia="Times New Roman" w:hAnsi="Times New Roman" w:cs="Times New Roman"/>
          <w:color w:val="000000"/>
          <w:sz w:val="27"/>
          <w:szCs w:val="27"/>
          <w:lang w:eastAsia="ru-RU"/>
        </w:rPr>
        <w:t>появления на работе в состоянии алкогольного, наркотического или иного токсического опьянения;</w:t>
      </w:r>
    </w:p>
    <w:p w:rsidR="00F9448E" w:rsidRPr="00F9448E" w:rsidRDefault="00A11EA8" w:rsidP="00A11EA8">
      <w:pPr>
        <w:spacing w:after="0" w:line="240" w:lineRule="auto"/>
        <w:ind w:firstLine="567"/>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не прохождения в установленном порядке обучения и проверки знаний и навыков в области охраны труда;</w:t>
      </w:r>
    </w:p>
    <w:p w:rsidR="00F9448E" w:rsidRPr="00F9448E" w:rsidRDefault="00A11EA8" w:rsidP="00A11EA8">
      <w:pPr>
        <w:spacing w:after="0" w:line="240" w:lineRule="auto"/>
        <w:ind w:firstLine="567"/>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не прохождения в установленном порядке обязательного медицинского осмотра, а также обязательного психиатрического освидетельствования в случаях, предусмотренных Трудовым Кодексом Российской Федерации, другими федеральными законами и иными нормативными правовыми актами Российской Федерации;</w:t>
      </w:r>
    </w:p>
    <w:p w:rsidR="00F9448E" w:rsidRPr="00F9448E" w:rsidRDefault="00A11EA8" w:rsidP="00682BAD">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F9448E" w:rsidRPr="00F9448E" w:rsidRDefault="00A11EA8" w:rsidP="00682BAD">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по требованию органов или должностных лиц, уполномоченных федеральными законами и иными нормативными правовыми актами Российской Федерации;</w:t>
      </w:r>
    </w:p>
    <w:p w:rsidR="00F9448E" w:rsidRPr="00F9448E" w:rsidRDefault="00A11EA8" w:rsidP="00682BAD">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 других случаях, предусмотренных Трудовым Кодексом Российской Федерации, другими федеральными законами и иными нормативными правовыми актами Российской Федерации;</w:t>
      </w:r>
    </w:p>
    <w:p w:rsidR="00F9448E" w:rsidRPr="00F9448E" w:rsidRDefault="00A11EA8" w:rsidP="00682BAD">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наряду с указанными выше случаями педагогический работник отстраняется от работы (не допускается к работе) при получении от правоохранительных органов сведений о том, что данный работник подвергается уголовному преследованию за преступления, указанные в подпунктах б) и в) пункта 2.2.3. настоящих Правил внутреннего трудового распорядка ДОУ. Педагогический работник отстраняется от работы (не допускается к работе) на весь период производства по уголовному делу до его прекращения либо до вступления в силу приговора суда.</w:t>
      </w:r>
    </w:p>
    <w:p w:rsidR="00F9448E" w:rsidRPr="00F9448E" w:rsidRDefault="00F9448E" w:rsidP="00682BAD">
      <w:pPr>
        <w:spacing w:after="100" w:afterAutospacing="1" w:line="240" w:lineRule="auto"/>
        <w:ind w:firstLine="567"/>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2.4.2. Работник отстраняется от работы (не допускается к работе) на весь период времени до устранения обстоятельств, явившихся основанием для отстранения от работы или недопущения к работе, если иное не предусмотрено Трудовым Кодексом Российской Федерации, другими федеральными законами.</w:t>
      </w:r>
      <w:r w:rsidRPr="00F9448E">
        <w:rPr>
          <w:rFonts w:ascii="Times New Roman" w:eastAsia="Times New Roman" w:hAnsi="Times New Roman" w:cs="Times New Roman"/>
          <w:color w:val="000000"/>
          <w:sz w:val="27"/>
          <w:szCs w:val="27"/>
          <w:lang w:eastAsia="ru-RU"/>
        </w:rPr>
        <w:br/>
      </w:r>
      <w:r w:rsidR="00682BAD">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2.4.3. В период отстранения от работы (недопущения к работе) заработная плата работнику не начисляется, за исключением случаев, предусмотренных Трудовым Кодексом Российской Федерации или иными федеральными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медицинский осмотр не по своей вине, ему производится оплата за все время отстранения от работы как за простой.</w:t>
      </w:r>
    </w:p>
    <w:p w:rsidR="00F9448E" w:rsidRPr="00F9448E" w:rsidRDefault="00F9448E" w:rsidP="00AF26B9">
      <w:pPr>
        <w:tabs>
          <w:tab w:val="left" w:pos="851"/>
        </w:tabs>
        <w:spacing w:before="100" w:beforeAutospacing="1" w:after="100" w:afterAutospacing="1" w:line="240" w:lineRule="auto"/>
        <w:ind w:firstLine="567"/>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2.5. </w:t>
      </w:r>
      <w:r w:rsidRPr="00F9448E">
        <w:rPr>
          <w:rFonts w:ascii="Times New Roman" w:eastAsia="Times New Roman" w:hAnsi="Times New Roman" w:cs="Times New Roman"/>
          <w:b/>
          <w:bCs/>
          <w:color w:val="000000"/>
          <w:sz w:val="27"/>
          <w:szCs w:val="27"/>
          <w:lang w:eastAsia="ru-RU"/>
        </w:rPr>
        <w:t>Порядок прекращения трудового договора</w:t>
      </w:r>
      <w:r w:rsidRPr="00F9448E">
        <w:rPr>
          <w:rFonts w:ascii="Times New Roman" w:eastAsia="Times New Roman" w:hAnsi="Times New Roman" w:cs="Times New Roman"/>
          <w:color w:val="000000"/>
          <w:sz w:val="27"/>
          <w:szCs w:val="27"/>
          <w:lang w:eastAsia="ru-RU"/>
        </w:rPr>
        <w:br/>
      </w:r>
      <w:ins w:id="5" w:author="Unknown">
        <w:r w:rsidRPr="00F9448E">
          <w:rPr>
            <w:rFonts w:ascii="Times New Roman" w:eastAsia="Times New Roman" w:hAnsi="Times New Roman" w:cs="Times New Roman"/>
            <w:color w:val="000000"/>
            <w:sz w:val="27"/>
            <w:szCs w:val="27"/>
            <w:lang w:eastAsia="ru-RU"/>
          </w:rPr>
          <w:t>Прекращение трудового договора может иметь место по основаниям, предусмотренным главой 13 Трудового Кодекса Российской Федерации:</w:t>
        </w:r>
      </w:ins>
      <w:r w:rsidRPr="00F9448E">
        <w:rPr>
          <w:rFonts w:ascii="Times New Roman" w:eastAsia="Times New Roman" w:hAnsi="Times New Roman" w:cs="Times New Roman"/>
          <w:color w:val="000000"/>
          <w:sz w:val="27"/>
          <w:szCs w:val="27"/>
          <w:lang w:eastAsia="ru-RU"/>
        </w:rPr>
        <w:br/>
      </w:r>
      <w:r w:rsidR="00682BAD">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2.5.1. Соглашение сторон (статья 78 ТК РФ).</w:t>
      </w:r>
      <w:r w:rsidRPr="00F9448E">
        <w:rPr>
          <w:rFonts w:ascii="Times New Roman" w:eastAsia="Times New Roman" w:hAnsi="Times New Roman" w:cs="Times New Roman"/>
          <w:color w:val="000000"/>
          <w:sz w:val="27"/>
          <w:szCs w:val="27"/>
          <w:lang w:eastAsia="ru-RU"/>
        </w:rPr>
        <w:br/>
      </w:r>
      <w:r w:rsidR="00682BAD">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2.5.2. Истечение срока трудового договора (статья 79 ТК РФ), за исключением случаев, когда трудовые отношения фактически продолжаются и ни одна из сторон не потребовала их прекращения.</w:t>
      </w:r>
      <w:r w:rsidRPr="00F9448E">
        <w:rPr>
          <w:rFonts w:ascii="Times New Roman" w:eastAsia="Times New Roman" w:hAnsi="Times New Roman" w:cs="Times New Roman"/>
          <w:color w:val="000000"/>
          <w:sz w:val="27"/>
          <w:szCs w:val="27"/>
          <w:lang w:eastAsia="ru-RU"/>
        </w:rPr>
        <w:br/>
      </w:r>
      <w:r w:rsidR="00682BAD">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 xml:space="preserve">2.5.3. Расторжение трудового договора по инициативе работника (статья 80 ТК РФ), при этом работник должен предупредить об этом работодателя в письменной </w:t>
      </w:r>
      <w:r w:rsidRPr="00F9448E">
        <w:rPr>
          <w:rFonts w:ascii="Times New Roman" w:eastAsia="Times New Roman" w:hAnsi="Times New Roman" w:cs="Times New Roman"/>
          <w:color w:val="000000"/>
          <w:sz w:val="27"/>
          <w:szCs w:val="27"/>
          <w:lang w:eastAsia="ru-RU"/>
        </w:rPr>
        <w:lastRenderedPageBreak/>
        <w:t>форме не позднее, чем за две недели. По соглашению между работником и работодателем трудовой договор может быть расторгнут и до истечения срока предупреждения об увольнении. В случаях, когда заявление работника об увольнении по собственному желанию обусловлено невозможностью продолжения им работы (зачисление в образовательную организацию,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ТК РФ и иными федеральными законами не может быть отказано в заключении трудового договора. 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r w:rsidRPr="00F9448E">
        <w:rPr>
          <w:rFonts w:ascii="Times New Roman" w:eastAsia="Times New Roman" w:hAnsi="Times New Roman" w:cs="Times New Roman"/>
          <w:color w:val="000000"/>
          <w:sz w:val="27"/>
          <w:szCs w:val="27"/>
          <w:lang w:eastAsia="ru-RU"/>
        </w:rPr>
        <w:br/>
      </w:r>
      <w:r w:rsidR="00C24BF9">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2.5.4. </w:t>
      </w:r>
      <w:ins w:id="6" w:author="Unknown">
        <w:r w:rsidRPr="00F9448E">
          <w:rPr>
            <w:rFonts w:ascii="Times New Roman" w:eastAsia="Times New Roman" w:hAnsi="Times New Roman" w:cs="Times New Roman"/>
            <w:color w:val="000000"/>
            <w:sz w:val="27"/>
            <w:szCs w:val="27"/>
            <w:lang w:eastAsia="ru-RU"/>
          </w:rPr>
          <w:t>Расторжение трудового договора по инициативе работодателя (статьи 71 и 81 ТК РФ) производится в случаях:</w:t>
        </w:r>
      </w:ins>
      <w:r w:rsidRPr="00F9448E">
        <w:rPr>
          <w:rFonts w:ascii="Times New Roman" w:eastAsia="Times New Roman" w:hAnsi="Times New Roman" w:cs="Times New Roman"/>
          <w:color w:val="000000"/>
          <w:sz w:val="27"/>
          <w:szCs w:val="27"/>
          <w:lang w:eastAsia="ru-RU"/>
        </w:rPr>
        <w:br/>
      </w:r>
      <w:r w:rsidR="00C24BF9">
        <w:rPr>
          <w:rFonts w:ascii="Times New Roman" w:eastAsia="Times New Roman" w:hAnsi="Times New Roman" w:cs="Times New Roman"/>
          <w:color w:val="000000"/>
          <w:sz w:val="27"/>
          <w:szCs w:val="27"/>
          <w:lang w:eastAsia="ru-RU"/>
        </w:rPr>
        <w:t xml:space="preserve">     </w:t>
      </w:r>
      <w:r w:rsidR="00C47066">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 при неудовлетворительном результате испытания, при этом работодатель предупреждает работника об этом в письменной форме не позднее, чем за три дня с указанием причин, послуживших основанием для признания этого работника не выдержавшим испытание;</w:t>
      </w:r>
      <w:r w:rsidRPr="00F9448E">
        <w:rPr>
          <w:rFonts w:ascii="Times New Roman" w:eastAsia="Times New Roman" w:hAnsi="Times New Roman" w:cs="Times New Roman"/>
          <w:color w:val="000000"/>
          <w:sz w:val="27"/>
          <w:szCs w:val="27"/>
          <w:lang w:eastAsia="ru-RU"/>
        </w:rPr>
        <w:br/>
      </w:r>
      <w:r w:rsidR="00C24BF9">
        <w:rPr>
          <w:rFonts w:ascii="Times New Roman" w:eastAsia="Times New Roman" w:hAnsi="Times New Roman" w:cs="Times New Roman"/>
          <w:color w:val="000000"/>
          <w:sz w:val="27"/>
          <w:szCs w:val="27"/>
          <w:lang w:eastAsia="ru-RU"/>
        </w:rPr>
        <w:t xml:space="preserve">       </w:t>
      </w:r>
      <w:r w:rsidR="00AF26B9">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w:t>
      </w:r>
      <w:r w:rsidR="00AF26B9">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ликвидации дошкольного образовательного учреждения;</w:t>
      </w:r>
      <w:r w:rsidRPr="00F9448E">
        <w:rPr>
          <w:rFonts w:ascii="Times New Roman" w:eastAsia="Times New Roman" w:hAnsi="Times New Roman" w:cs="Times New Roman"/>
          <w:color w:val="000000"/>
          <w:sz w:val="27"/>
          <w:szCs w:val="27"/>
          <w:lang w:eastAsia="ru-RU"/>
        </w:rPr>
        <w:br/>
      </w:r>
      <w:r w:rsidR="00C24BF9">
        <w:rPr>
          <w:rFonts w:ascii="Times New Roman" w:eastAsia="Times New Roman" w:hAnsi="Times New Roman" w:cs="Times New Roman"/>
          <w:color w:val="000000"/>
          <w:sz w:val="27"/>
          <w:szCs w:val="27"/>
          <w:lang w:eastAsia="ru-RU"/>
        </w:rPr>
        <w:t xml:space="preserve">       </w:t>
      </w:r>
      <w:r w:rsidR="00AF26B9">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 сокращения численности или штата работников дошкольного образовательного учреждения или несоответствия работника занимаемой должности или выполняемой работе вследствие недостаточной квалификации, подтвержденной результатами аттестации; при этом увольнение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r w:rsidRPr="00F9448E">
        <w:rPr>
          <w:rFonts w:ascii="Times New Roman" w:eastAsia="Times New Roman" w:hAnsi="Times New Roman" w:cs="Times New Roman"/>
          <w:color w:val="000000"/>
          <w:sz w:val="27"/>
          <w:szCs w:val="27"/>
          <w:lang w:eastAsia="ru-RU"/>
        </w:rPr>
        <w:br/>
      </w:r>
      <w:r w:rsidR="00C24BF9">
        <w:rPr>
          <w:rFonts w:ascii="Times New Roman" w:eastAsia="Times New Roman" w:hAnsi="Times New Roman" w:cs="Times New Roman"/>
          <w:color w:val="000000"/>
          <w:sz w:val="27"/>
          <w:szCs w:val="27"/>
          <w:lang w:eastAsia="ru-RU"/>
        </w:rPr>
        <w:t xml:space="preserve">     </w:t>
      </w:r>
      <w:r w:rsidR="00AF26B9">
        <w:rPr>
          <w:rFonts w:ascii="Times New Roman" w:eastAsia="Times New Roman" w:hAnsi="Times New Roman" w:cs="Times New Roman"/>
          <w:color w:val="000000"/>
          <w:sz w:val="27"/>
          <w:szCs w:val="27"/>
          <w:lang w:eastAsia="ru-RU"/>
        </w:rPr>
        <w:t xml:space="preserve">   </w:t>
      </w:r>
      <w:r w:rsidR="00C24BF9">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 смены собственника имущества дошкольного образовательного учреждения (в отношении заместителей заведующего и главного бухгалтера);</w:t>
      </w:r>
      <w:r w:rsidRPr="00F9448E">
        <w:rPr>
          <w:rFonts w:ascii="Times New Roman" w:eastAsia="Times New Roman" w:hAnsi="Times New Roman" w:cs="Times New Roman"/>
          <w:color w:val="000000"/>
          <w:sz w:val="27"/>
          <w:szCs w:val="27"/>
          <w:lang w:eastAsia="ru-RU"/>
        </w:rPr>
        <w:br/>
      </w:r>
      <w:r w:rsidR="00C24BF9">
        <w:rPr>
          <w:rFonts w:ascii="Times New Roman" w:eastAsia="Times New Roman" w:hAnsi="Times New Roman" w:cs="Times New Roman"/>
          <w:color w:val="000000"/>
          <w:sz w:val="27"/>
          <w:szCs w:val="27"/>
          <w:lang w:eastAsia="ru-RU"/>
        </w:rPr>
        <w:t xml:space="preserve">    </w:t>
      </w:r>
      <w:r w:rsidR="00AF26B9">
        <w:rPr>
          <w:rFonts w:ascii="Times New Roman" w:eastAsia="Times New Roman" w:hAnsi="Times New Roman" w:cs="Times New Roman"/>
          <w:color w:val="000000"/>
          <w:sz w:val="27"/>
          <w:szCs w:val="27"/>
          <w:lang w:eastAsia="ru-RU"/>
        </w:rPr>
        <w:t xml:space="preserve">   </w:t>
      </w:r>
      <w:r w:rsidR="00C24BF9">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 неоднократного неисполнения работником без уважительных причин трудовых обязанностей, если он имеет дисциплинарное взыскание;</w:t>
      </w:r>
      <w:r w:rsidRPr="00F9448E">
        <w:rPr>
          <w:rFonts w:ascii="Times New Roman" w:eastAsia="Times New Roman" w:hAnsi="Times New Roman" w:cs="Times New Roman"/>
          <w:color w:val="000000"/>
          <w:sz w:val="27"/>
          <w:szCs w:val="27"/>
          <w:lang w:eastAsia="ru-RU"/>
        </w:rPr>
        <w:br/>
      </w:r>
      <w:r w:rsidR="00C24BF9">
        <w:rPr>
          <w:rFonts w:ascii="Times New Roman" w:eastAsia="Times New Roman" w:hAnsi="Times New Roman" w:cs="Times New Roman"/>
          <w:color w:val="000000"/>
          <w:sz w:val="27"/>
          <w:szCs w:val="27"/>
          <w:lang w:eastAsia="ru-RU"/>
        </w:rPr>
        <w:t xml:space="preserve">    </w:t>
      </w:r>
      <w:r w:rsidR="00AF26B9">
        <w:rPr>
          <w:rFonts w:ascii="Times New Roman" w:eastAsia="Times New Roman" w:hAnsi="Times New Roman" w:cs="Times New Roman"/>
          <w:color w:val="000000"/>
          <w:sz w:val="27"/>
          <w:szCs w:val="27"/>
          <w:lang w:eastAsia="ru-RU"/>
        </w:rPr>
        <w:t xml:space="preserve">   </w:t>
      </w:r>
      <w:r w:rsidR="00C24BF9">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 </w:t>
      </w:r>
      <w:ins w:id="7" w:author="Unknown">
        <w:r w:rsidRPr="00F9448E">
          <w:rPr>
            <w:rFonts w:ascii="Times New Roman" w:eastAsia="Times New Roman" w:hAnsi="Times New Roman" w:cs="Times New Roman"/>
            <w:color w:val="000000"/>
            <w:sz w:val="27"/>
            <w:szCs w:val="27"/>
            <w:lang w:eastAsia="ru-RU"/>
          </w:rPr>
          <w:t>однократного грубого нарушения работником трудовых обязанностей:</w:t>
        </w:r>
      </w:ins>
    </w:p>
    <w:p w:rsidR="00F9448E" w:rsidRPr="00F9448E" w:rsidRDefault="00AF26B9" w:rsidP="008462FB">
      <w:pPr>
        <w:spacing w:after="0" w:line="240" w:lineRule="auto"/>
        <w:ind w:firstLine="567"/>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w:t>
      </w:r>
    </w:p>
    <w:p w:rsidR="00F9448E" w:rsidRPr="00F9448E" w:rsidRDefault="00AF26B9" w:rsidP="008462FB">
      <w:pPr>
        <w:spacing w:after="0" w:line="240" w:lineRule="auto"/>
        <w:ind w:firstLine="567"/>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появления работника на работе (на своем рабочем месте либо на территории детского сада) в состоянии алкогольного, наркотического или иного токсического опьянения;</w:t>
      </w:r>
    </w:p>
    <w:p w:rsidR="00F9448E" w:rsidRPr="00F9448E" w:rsidRDefault="00AF26B9" w:rsidP="008462FB">
      <w:pPr>
        <w:spacing w:after="0" w:line="240" w:lineRule="auto"/>
        <w:ind w:firstLine="567"/>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 </w:t>
      </w:r>
      <w:r w:rsidR="00F9448E" w:rsidRPr="00F9448E">
        <w:rPr>
          <w:rFonts w:ascii="Times New Roman" w:eastAsia="Times New Roman" w:hAnsi="Times New Roman" w:cs="Times New Roman"/>
          <w:color w:val="000000"/>
          <w:sz w:val="27"/>
          <w:szCs w:val="27"/>
          <w:lang w:eastAsia="ru-RU"/>
        </w:rPr>
        <w:t>разглашения охраняемой законом тайны, ставшей известной работнику в связи с исполнением им трудовых обязанностей, в том числе разглашения персональных данных другого работника;</w:t>
      </w:r>
    </w:p>
    <w:p w:rsidR="00F9448E" w:rsidRPr="00F9448E" w:rsidRDefault="00AF26B9" w:rsidP="008462FB">
      <w:pPr>
        <w:spacing w:after="0" w:line="240" w:lineRule="auto"/>
        <w:ind w:firstLine="567"/>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F9448E" w:rsidRPr="00F9448E" w:rsidRDefault="00AF26B9" w:rsidP="008462FB">
      <w:pPr>
        <w:spacing w:after="0" w:line="240" w:lineRule="auto"/>
        <w:ind w:firstLine="567"/>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авария) либо заведомо создавало реальную угрозу наступления таких последствий;</w:t>
      </w:r>
    </w:p>
    <w:p w:rsidR="00F9448E" w:rsidRPr="00F9448E" w:rsidRDefault="00AF26B9" w:rsidP="008462FB">
      <w:pPr>
        <w:spacing w:after="0" w:line="240" w:lineRule="auto"/>
        <w:ind w:firstLine="567"/>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совершения работником аморального проступка, несовместимого с продолжением данной работы;</w:t>
      </w:r>
    </w:p>
    <w:p w:rsidR="00F9448E" w:rsidRPr="00F9448E" w:rsidRDefault="00C47066" w:rsidP="00C47066">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принятия необоснованного решения заместителями заведующего ДОУ и главным бухгалтером, повлекшего за собой нарушение сохранности имущества, неправомерное его использование или иной ущерб имуществу дошкольного образовательного учреждения;</w:t>
      </w:r>
    </w:p>
    <w:p w:rsidR="00F9448E" w:rsidRPr="00F9448E" w:rsidRDefault="00C47066" w:rsidP="00C47066">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однократного грубого нарушения заместителями своих трудовых обязанностей;</w:t>
      </w:r>
    </w:p>
    <w:p w:rsidR="00F9448E" w:rsidRPr="00F9448E" w:rsidRDefault="00C47066" w:rsidP="00C47066">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представления работником заведующему дошкольным образовательным учреждением подложных документов при заключении трудового договора;</w:t>
      </w:r>
    </w:p>
    <w:p w:rsidR="00F9448E" w:rsidRPr="00F9448E" w:rsidRDefault="00C47066" w:rsidP="00C47066">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предусмотренных трудовым договором с заведующим, членами коллегиального исполнительного органа организации;</w:t>
      </w:r>
    </w:p>
    <w:p w:rsidR="002B746E" w:rsidRDefault="00C47066" w:rsidP="002B746E">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 других случаях, установленных ТК РФ и иными федеральными законами.</w:t>
      </w:r>
    </w:p>
    <w:p w:rsidR="00F9448E" w:rsidRPr="00F9448E" w:rsidRDefault="00F9448E" w:rsidP="002B746E">
      <w:pPr>
        <w:spacing w:after="0" w:line="240" w:lineRule="auto"/>
        <w:ind w:firstLine="360"/>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Не допускается увольнение работника по инициативе работодателя (за исключением случая ликвидации ДОУ) в период его временной нетрудоспособности и в период пребывания в отпуске.</w:t>
      </w:r>
      <w:r w:rsidRPr="00F9448E">
        <w:rPr>
          <w:rFonts w:ascii="Times New Roman" w:eastAsia="Times New Roman" w:hAnsi="Times New Roman" w:cs="Times New Roman"/>
          <w:color w:val="000000"/>
          <w:sz w:val="27"/>
          <w:szCs w:val="27"/>
          <w:lang w:eastAsia="ru-RU"/>
        </w:rPr>
        <w:br/>
      </w:r>
      <w:r w:rsidR="002B746E">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2.5.5. Перевод работника по его просьбе или с его согласия на работу к другому работодателю или переход на выборную работу (должность).</w:t>
      </w:r>
      <w:r w:rsidRPr="00F9448E">
        <w:rPr>
          <w:rFonts w:ascii="Times New Roman" w:eastAsia="Times New Roman" w:hAnsi="Times New Roman" w:cs="Times New Roman"/>
          <w:color w:val="000000"/>
          <w:sz w:val="27"/>
          <w:szCs w:val="27"/>
          <w:lang w:eastAsia="ru-RU"/>
        </w:rPr>
        <w:br/>
      </w:r>
      <w:r w:rsidR="002B746E">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2.5.6. Отказ работника от продолжения работы в связи со сменой собственника имущества дошкольного образовательного учреждения, с изменением подведомственности (подчиненности) учреждения либо его реорганизацией, с изменением типа муниципального учреждения (статья 75 ТК РФ).</w:t>
      </w:r>
      <w:r w:rsidRPr="00F9448E">
        <w:rPr>
          <w:rFonts w:ascii="Times New Roman" w:eastAsia="Times New Roman" w:hAnsi="Times New Roman" w:cs="Times New Roman"/>
          <w:color w:val="000000"/>
          <w:sz w:val="27"/>
          <w:szCs w:val="27"/>
          <w:lang w:eastAsia="ru-RU"/>
        </w:rPr>
        <w:br/>
      </w:r>
      <w:r w:rsidR="002B746E">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2.5.7. Отказ работника от продолжения работы в связи с изменением определенных сторонами условий трудового договора (часть 4 статьи 74 ТК РФ).</w:t>
      </w:r>
      <w:r w:rsidRPr="00F9448E">
        <w:rPr>
          <w:rFonts w:ascii="Times New Roman" w:eastAsia="Times New Roman" w:hAnsi="Times New Roman" w:cs="Times New Roman"/>
          <w:color w:val="000000"/>
          <w:sz w:val="27"/>
          <w:szCs w:val="27"/>
          <w:lang w:eastAsia="ru-RU"/>
        </w:rPr>
        <w:br/>
      </w:r>
      <w:r w:rsidR="002B746E">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2.5.8.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3 и 4 статьи 73 ТК РФ).</w:t>
      </w:r>
      <w:r w:rsidRPr="00F9448E">
        <w:rPr>
          <w:rFonts w:ascii="Times New Roman" w:eastAsia="Times New Roman" w:hAnsi="Times New Roman" w:cs="Times New Roman"/>
          <w:color w:val="000000"/>
          <w:sz w:val="27"/>
          <w:szCs w:val="27"/>
          <w:lang w:eastAsia="ru-RU"/>
        </w:rPr>
        <w:br/>
      </w:r>
      <w:r w:rsidR="002B746E">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2.5.9. Обстоятельства, не зависящие от воли сторон (статья 83 ТК РФ).</w:t>
      </w:r>
      <w:r w:rsidRPr="00F9448E">
        <w:rPr>
          <w:rFonts w:ascii="Times New Roman" w:eastAsia="Times New Roman" w:hAnsi="Times New Roman" w:cs="Times New Roman"/>
          <w:color w:val="000000"/>
          <w:sz w:val="27"/>
          <w:szCs w:val="27"/>
          <w:lang w:eastAsia="ru-RU"/>
        </w:rPr>
        <w:br/>
      </w:r>
      <w:r w:rsidR="002B746E">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2.5.10. Нарушение установленных Трудовым Кодексом Российской Федерации или иным федеральным законом правил заключения трудового договора, если это нарушение исключает возможность продолжения работы (статья 84 ТК РФ).</w:t>
      </w:r>
      <w:r w:rsidRPr="00F9448E">
        <w:rPr>
          <w:rFonts w:ascii="Times New Roman" w:eastAsia="Times New Roman" w:hAnsi="Times New Roman" w:cs="Times New Roman"/>
          <w:color w:val="000000"/>
          <w:sz w:val="27"/>
          <w:szCs w:val="27"/>
          <w:lang w:eastAsia="ru-RU"/>
        </w:rPr>
        <w:br/>
      </w:r>
      <w:r w:rsidR="002B746E">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2.5.11. </w:t>
      </w:r>
      <w:ins w:id="8" w:author="Unknown">
        <w:r w:rsidRPr="00F9448E">
          <w:rPr>
            <w:rFonts w:ascii="Times New Roman" w:eastAsia="Times New Roman" w:hAnsi="Times New Roman" w:cs="Times New Roman"/>
            <w:color w:val="000000"/>
            <w:sz w:val="27"/>
            <w:szCs w:val="27"/>
            <w:lang w:eastAsia="ru-RU"/>
          </w:rPr>
          <w:t xml:space="preserve">Помимо оснований, предусмотренных главой 13 ТК РФ и иными </w:t>
        </w:r>
        <w:r w:rsidRPr="00F9448E">
          <w:rPr>
            <w:rFonts w:ascii="Times New Roman" w:eastAsia="Times New Roman" w:hAnsi="Times New Roman" w:cs="Times New Roman"/>
            <w:color w:val="000000"/>
            <w:sz w:val="27"/>
            <w:szCs w:val="27"/>
            <w:lang w:eastAsia="ru-RU"/>
          </w:rPr>
          <w:lastRenderedPageBreak/>
          <w:t>федеральными законами, основаниями прекращения трудового договора с педагогическим работником являются:</w:t>
        </w:r>
      </w:ins>
    </w:p>
    <w:p w:rsidR="00F9448E" w:rsidRPr="00F9448E" w:rsidRDefault="00E70D7D" w:rsidP="00E70D7D">
      <w:pPr>
        <w:spacing w:after="0" w:line="240" w:lineRule="auto"/>
        <w:ind w:firstLine="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повторное в течение одного года грубое нарушение Устава дошкольного образовательного учреждения, осуществляющего образовательную деятельность;</w:t>
      </w:r>
    </w:p>
    <w:p w:rsidR="00E70D7D" w:rsidRDefault="00E70D7D" w:rsidP="00E70D7D">
      <w:pPr>
        <w:spacing w:after="0" w:line="240" w:lineRule="auto"/>
        <w:ind w:firstLine="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применение, в том числе однократное, методов воспитания, связанных с физическим и (или) психическим насилием над личностью воспитанника детского сада.</w:t>
      </w:r>
    </w:p>
    <w:p w:rsidR="00F9448E" w:rsidRPr="00F9448E" w:rsidRDefault="00F9448E" w:rsidP="00E70D7D">
      <w:pPr>
        <w:spacing w:after="0" w:line="240" w:lineRule="auto"/>
        <w:ind w:firstLine="360"/>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2.5.12. Трудовой договор может быть прекращен и по другим основаниям, предусмотренным ТК РФ и иными федеральными законами.</w:t>
      </w:r>
    </w:p>
    <w:p w:rsidR="00F9448E" w:rsidRPr="00F9448E" w:rsidRDefault="00F9448E" w:rsidP="00E70D7D">
      <w:pPr>
        <w:spacing w:before="100" w:beforeAutospacing="1" w:after="100" w:afterAutospacing="1" w:line="240" w:lineRule="auto"/>
        <w:ind w:firstLine="567"/>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2.6. </w:t>
      </w:r>
      <w:r w:rsidRPr="00F9448E">
        <w:rPr>
          <w:rFonts w:ascii="Times New Roman" w:eastAsia="Times New Roman" w:hAnsi="Times New Roman" w:cs="Times New Roman"/>
          <w:b/>
          <w:bCs/>
          <w:color w:val="000000"/>
          <w:sz w:val="27"/>
          <w:szCs w:val="27"/>
          <w:lang w:eastAsia="ru-RU"/>
        </w:rPr>
        <w:t>Порядок оформления прекращения трудового договора</w:t>
      </w:r>
      <w:r w:rsidRPr="00F9448E">
        <w:rPr>
          <w:rFonts w:ascii="Times New Roman" w:eastAsia="Times New Roman" w:hAnsi="Times New Roman" w:cs="Times New Roman"/>
          <w:color w:val="000000"/>
          <w:sz w:val="27"/>
          <w:szCs w:val="27"/>
          <w:lang w:eastAsia="ru-RU"/>
        </w:rPr>
        <w:br/>
      </w:r>
      <w:r w:rsidR="00E70D7D">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2.6.1. Прекращение трудового договора оформляется приказом заведующего дошкольным образовательным учреждением, с которым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w:t>
      </w:r>
      <w:r w:rsidRPr="00F9448E">
        <w:rPr>
          <w:rFonts w:ascii="Times New Roman" w:eastAsia="Times New Roman" w:hAnsi="Times New Roman" w:cs="Times New Roman"/>
          <w:color w:val="000000"/>
          <w:sz w:val="27"/>
          <w:szCs w:val="27"/>
          <w:lang w:eastAsia="ru-RU"/>
        </w:rPr>
        <w:br/>
      </w:r>
      <w:r w:rsidR="00E70D7D">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2.6.2.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ТК РФ или иным федеральным законом, сохранялось место работы (должность).</w:t>
      </w:r>
      <w:r w:rsidRPr="00F9448E">
        <w:rPr>
          <w:rFonts w:ascii="Times New Roman" w:eastAsia="Times New Roman" w:hAnsi="Times New Roman" w:cs="Times New Roman"/>
          <w:color w:val="000000"/>
          <w:sz w:val="27"/>
          <w:szCs w:val="27"/>
          <w:lang w:eastAsia="ru-RU"/>
        </w:rPr>
        <w:br/>
      </w:r>
      <w:r w:rsidR="00E70D7D">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2.6.3. В день прекращения трудового договора работнику выдается трудовая книжка и производится с ним расчет в соответствии со ст. 140 ТК РФ. По письменному заявлению работника заведующий ДОУ также обязан выдать ему заверенные надлежащим образом копии документов, связанных с работой.</w:t>
      </w:r>
      <w:r w:rsidRPr="00F9448E">
        <w:rPr>
          <w:rFonts w:ascii="Times New Roman" w:eastAsia="Times New Roman" w:hAnsi="Times New Roman" w:cs="Times New Roman"/>
          <w:color w:val="000000"/>
          <w:sz w:val="27"/>
          <w:szCs w:val="27"/>
          <w:lang w:eastAsia="ru-RU"/>
        </w:rPr>
        <w:br/>
      </w:r>
      <w:r w:rsidR="00E70D7D">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2.6.4. Запись в трудовую книжку об основании и причине прекращения трудового договора производится в точном соответствии с формулировками ТК РФ или иного федерального закона и со ссылкой на соответствующие статью, часть статьи, пункт статьи ТК РФ или иного федерального закона.</w:t>
      </w:r>
      <w:r w:rsidRPr="00F9448E">
        <w:rPr>
          <w:rFonts w:ascii="Times New Roman" w:eastAsia="Times New Roman" w:hAnsi="Times New Roman" w:cs="Times New Roman"/>
          <w:color w:val="000000"/>
          <w:sz w:val="27"/>
          <w:szCs w:val="27"/>
          <w:lang w:eastAsia="ru-RU"/>
        </w:rPr>
        <w:br/>
      </w:r>
      <w:r w:rsidR="00011101">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2.6.5. При получении трудовой книжки в связи с увольнением работник дошкольного образовательного учреждения расписывается в личной карточке формы Т-2 и в книге учета движения трудовых книжек и вкладышей к ним.</w:t>
      </w:r>
      <w:r w:rsidRPr="00F9448E">
        <w:rPr>
          <w:rFonts w:ascii="Times New Roman" w:eastAsia="Times New Roman" w:hAnsi="Times New Roman" w:cs="Times New Roman"/>
          <w:color w:val="000000"/>
          <w:sz w:val="27"/>
          <w:szCs w:val="27"/>
          <w:lang w:eastAsia="ru-RU"/>
        </w:rPr>
        <w:br/>
      </w:r>
      <w:r w:rsidR="00011101">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2.6.6. 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заведующий детским садом направляет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F9448E" w:rsidRPr="00F9448E" w:rsidRDefault="00011101" w:rsidP="00346858">
      <w:pPr>
        <w:spacing w:before="100" w:beforeAutospacing="1" w:after="0" w:line="240" w:lineRule="auto"/>
        <w:outlineLvl w:val="2"/>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t xml:space="preserve">   </w:t>
      </w:r>
      <w:r w:rsidR="00346858">
        <w:rPr>
          <w:rFonts w:ascii="Times New Roman" w:eastAsia="Times New Roman" w:hAnsi="Times New Roman" w:cs="Times New Roman"/>
          <w:b/>
          <w:bCs/>
          <w:color w:val="000000"/>
          <w:sz w:val="27"/>
          <w:szCs w:val="27"/>
          <w:lang w:eastAsia="ru-RU"/>
        </w:rPr>
        <w:t xml:space="preserve">   </w:t>
      </w:r>
      <w:r>
        <w:rPr>
          <w:rFonts w:ascii="Times New Roman" w:eastAsia="Times New Roman" w:hAnsi="Times New Roman" w:cs="Times New Roman"/>
          <w:b/>
          <w:bCs/>
          <w:color w:val="000000"/>
          <w:sz w:val="27"/>
          <w:szCs w:val="27"/>
          <w:lang w:eastAsia="ru-RU"/>
        </w:rPr>
        <w:t xml:space="preserve"> </w:t>
      </w:r>
      <w:r w:rsidR="00F9448E" w:rsidRPr="00F9448E">
        <w:rPr>
          <w:rFonts w:ascii="Times New Roman" w:eastAsia="Times New Roman" w:hAnsi="Times New Roman" w:cs="Times New Roman"/>
          <w:b/>
          <w:bCs/>
          <w:color w:val="000000"/>
          <w:sz w:val="27"/>
          <w:szCs w:val="27"/>
          <w:lang w:eastAsia="ru-RU"/>
        </w:rPr>
        <w:t>3. Основные права и обязанности работодателя</w:t>
      </w:r>
    </w:p>
    <w:p w:rsidR="00F9448E" w:rsidRPr="00F9448E" w:rsidRDefault="00011101" w:rsidP="00346858">
      <w:pPr>
        <w:spacing w:before="100" w:beforeAutospacing="1" w:after="0" w:line="240" w:lineRule="auto"/>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3.1. Управление дошкольным образовательным учреждением осуществляет заведующий.</w:t>
      </w:r>
      <w:r w:rsidR="00F9448E" w:rsidRPr="00F9448E">
        <w:rPr>
          <w:rFonts w:ascii="Times New Roman" w:eastAsia="Times New Roman" w:hAnsi="Times New Roman" w:cs="Times New Roman"/>
          <w:color w:val="000000"/>
          <w:sz w:val="27"/>
          <w:szCs w:val="27"/>
          <w:lang w:eastAsia="ru-RU"/>
        </w:rPr>
        <w:br/>
      </w: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3.2. </w:t>
      </w:r>
      <w:ins w:id="9" w:author="Unknown">
        <w:r w:rsidR="00F9448E" w:rsidRPr="00F9448E">
          <w:rPr>
            <w:rFonts w:ascii="Times New Roman" w:eastAsia="Times New Roman" w:hAnsi="Times New Roman" w:cs="Times New Roman"/>
            <w:color w:val="000000"/>
            <w:sz w:val="27"/>
            <w:szCs w:val="27"/>
            <w:lang w:eastAsia="ru-RU"/>
          </w:rPr>
          <w:t>Заведующий ДОУ обязан:</w:t>
        </w:r>
      </w:ins>
    </w:p>
    <w:p w:rsidR="00F9448E" w:rsidRPr="00F9448E" w:rsidRDefault="00346858" w:rsidP="00346858">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 </w:t>
      </w:r>
      <w:r w:rsidR="00F9448E" w:rsidRPr="00F9448E">
        <w:rPr>
          <w:rFonts w:ascii="Times New Roman" w:eastAsia="Times New Roman" w:hAnsi="Times New Roman" w:cs="Times New Roman"/>
          <w:color w:val="000000"/>
          <w:sz w:val="27"/>
          <w:szCs w:val="27"/>
          <w:lang w:eastAsia="ru-RU"/>
        </w:rP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F9448E" w:rsidRPr="00F9448E" w:rsidRDefault="00346858" w:rsidP="00346858">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предоставлять работникам дошкольного образовательного учреждения работу, обусловленную трудовым договором;</w:t>
      </w:r>
    </w:p>
    <w:p w:rsidR="00F9448E" w:rsidRPr="00F9448E" w:rsidRDefault="00346858" w:rsidP="00346858">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w:t>
      </w:r>
      <w:r w:rsidR="00336CCF">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обеспечивать безопасность и условия труда, соответствующие государственным нормативным требованиям охраны труда;</w:t>
      </w:r>
    </w:p>
    <w:p w:rsidR="00F9448E" w:rsidRPr="00F9448E" w:rsidRDefault="00336CCF" w:rsidP="00346858">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обеспечивать расследование и учёт несчастных случаев с работниками и воспитанниками, произошедших в дошкольном образовательном учреждении, на его территории, во время прогулок, экскурсий и т.п.;</w:t>
      </w:r>
    </w:p>
    <w:p w:rsidR="00F9448E" w:rsidRPr="00F9448E" w:rsidRDefault="00336CCF" w:rsidP="00346858">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F9448E" w:rsidRPr="00F9448E" w:rsidRDefault="00336CCF" w:rsidP="00346858">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обеспечивать работникам равную оплату за труд равной ценности;</w:t>
      </w:r>
    </w:p>
    <w:p w:rsidR="00F9448E" w:rsidRPr="00F9448E" w:rsidRDefault="00336CCF" w:rsidP="00346858">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выплачивать в полном размере и своевременно причитающуюся работникам заработную плату в сроки, установленные в соответствии с ТК РФ, коллективным договором, правилами внутреннего трудового распорядка, трудовыми договорами;</w:t>
      </w:r>
    </w:p>
    <w:p w:rsidR="00F9448E" w:rsidRPr="00F9448E" w:rsidRDefault="00336CCF" w:rsidP="00346858">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выплачивать пособия, предоставлять льготы и компенсации работникам с вредными условиями труда;</w:t>
      </w:r>
    </w:p>
    <w:p w:rsidR="00F9448E" w:rsidRPr="00F9448E" w:rsidRDefault="00336CCF" w:rsidP="00336CCF">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совершенствовать организацию труда, обеспечивать выполнение действующих условий оплаты труда, своевременно выдавать заработную плату и пособия; предоставлять льготы и компенсации работникам с вредными условиями труда;</w:t>
      </w:r>
    </w:p>
    <w:p w:rsidR="00F9448E" w:rsidRPr="00F9448E" w:rsidRDefault="00336CCF" w:rsidP="00336CCF">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вести коллективные переговоры, а также заключать коллективный договор в порядке, установленном ТК РФ;</w:t>
      </w:r>
    </w:p>
    <w:p w:rsidR="00F9448E" w:rsidRPr="00F9448E" w:rsidRDefault="00336CCF" w:rsidP="00336CCF">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F9448E" w:rsidRPr="00F9448E" w:rsidRDefault="00C03F78" w:rsidP="00336CCF">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знакомить работников под роспись с принимаемыми локальными нормативными актами, непосредственно связанными с их трудовой деятельностью;</w:t>
      </w:r>
    </w:p>
    <w:p w:rsidR="00F9448E" w:rsidRPr="00F9448E" w:rsidRDefault="00C03F78" w:rsidP="00336CCF">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F9448E" w:rsidRPr="00F9448E" w:rsidRDefault="00C03F78" w:rsidP="00336CCF">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рассматривать представления соответствующих профсоюзных органов, иных избранных работниками ДОУ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F9448E" w:rsidRPr="00F9448E" w:rsidRDefault="00C03F78" w:rsidP="00336CCF">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создавать Педагогическому совету необходимые условия для выполнения своих полномочий и в целях - улучшения образовательно-воспитательной работы;</w:t>
      </w:r>
    </w:p>
    <w:p w:rsidR="00F9448E" w:rsidRPr="00F9448E" w:rsidRDefault="00C03F78" w:rsidP="00336CCF">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создавать условия, обеспечивающие участие работников в управлении дошкольным образовательным учреждением в предусмотренных ТК РФ, иными федеральными законами и коллективным договором формах;</w:t>
      </w:r>
    </w:p>
    <w:p w:rsidR="00F9448E" w:rsidRPr="00F9448E" w:rsidRDefault="00C03F78" w:rsidP="00336CCF">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 </w:t>
      </w:r>
      <w:r w:rsidR="00F9448E" w:rsidRPr="00F9448E">
        <w:rPr>
          <w:rFonts w:ascii="Times New Roman" w:eastAsia="Times New Roman" w:hAnsi="Times New Roman" w:cs="Times New Roman"/>
          <w:color w:val="000000"/>
          <w:sz w:val="27"/>
          <w:szCs w:val="27"/>
          <w:lang w:eastAsia="ru-RU"/>
        </w:rPr>
        <w:t>обеспечивать бытовые нужды работников, связанные с исполнением ими трудовых обязанностей;</w:t>
      </w:r>
    </w:p>
    <w:p w:rsidR="00F9448E" w:rsidRPr="00F9448E" w:rsidRDefault="00C03F78" w:rsidP="00011101">
      <w:pPr>
        <w:spacing w:after="0" w:line="240" w:lineRule="auto"/>
        <w:ind w:left="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осуществлять обязательное социальное страхование работников в порядке, установленном федеральными законами;</w:t>
      </w:r>
    </w:p>
    <w:p w:rsidR="00F9448E" w:rsidRPr="00F9448E" w:rsidRDefault="00C03F78" w:rsidP="00C03F78">
      <w:pPr>
        <w:spacing w:after="0" w:line="240" w:lineRule="auto"/>
        <w:ind w:left="-142" w:firstLine="502"/>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ТК РФ, другими федеральными законами и иными нормативными правовыми актами Российской Федерации;</w:t>
      </w:r>
    </w:p>
    <w:p w:rsidR="00F9448E" w:rsidRPr="00F9448E" w:rsidRDefault="00C03F78" w:rsidP="00C03F78">
      <w:pPr>
        <w:spacing w:after="0" w:line="240" w:lineRule="auto"/>
        <w:ind w:left="-142" w:firstLine="502"/>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обеспечивать условия для систематического повышения профессиональной квалификации работников, организовывать и проводить аттестацию педагогических работников;</w:t>
      </w:r>
    </w:p>
    <w:p w:rsidR="00F9448E" w:rsidRPr="00F9448E" w:rsidRDefault="00C03F78" w:rsidP="00C03F78">
      <w:pPr>
        <w:spacing w:after="0" w:line="240" w:lineRule="auto"/>
        <w:ind w:left="-142" w:firstLine="502"/>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компенсировать выходы на работу в установленный для данного сотрудника выходной или праздничный день предоставлением другого дня отдыха или двойной оплаты труда, предоставлять отгулы за дежурства в нерабочее время;</w:t>
      </w:r>
    </w:p>
    <w:p w:rsidR="00F9448E" w:rsidRPr="00F9448E" w:rsidRDefault="00C03F78" w:rsidP="00C03F78">
      <w:pPr>
        <w:spacing w:after="0" w:line="240" w:lineRule="auto"/>
        <w:ind w:left="-142" w:firstLine="502"/>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своевременно предоставлять отпуска работникам дошкольного образовательного учреждения в соответствии с утвержденным на год графиком отпусков;</w:t>
      </w:r>
    </w:p>
    <w:p w:rsidR="00F9448E" w:rsidRPr="00F9448E" w:rsidRDefault="00C03F78" w:rsidP="00C03F78">
      <w:pPr>
        <w:spacing w:after="0" w:line="240" w:lineRule="auto"/>
        <w:ind w:left="-142" w:firstLine="502"/>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своевременно рассматривать критические замечания и сообщать о принятых мерах;</w:t>
      </w:r>
    </w:p>
    <w:p w:rsidR="00F9448E" w:rsidRPr="00F9448E" w:rsidRDefault="00C03F78" w:rsidP="00C03F78">
      <w:pPr>
        <w:spacing w:after="0" w:line="240" w:lineRule="auto"/>
        <w:ind w:left="-142" w:firstLine="502"/>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исполнять иные обязанности, предусмотренные трудовым законодательством, в том числе законодательством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F9448E" w:rsidRPr="00F9448E" w:rsidRDefault="00F9448E" w:rsidP="00926B28">
      <w:pPr>
        <w:spacing w:after="0" w:line="240" w:lineRule="auto"/>
        <w:ind w:firstLine="360"/>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3.3. </w:t>
      </w:r>
      <w:ins w:id="10" w:author="Unknown">
        <w:r w:rsidRPr="00F9448E">
          <w:rPr>
            <w:rFonts w:ascii="Times New Roman" w:eastAsia="Times New Roman" w:hAnsi="Times New Roman" w:cs="Times New Roman"/>
            <w:color w:val="000000"/>
            <w:sz w:val="27"/>
            <w:szCs w:val="27"/>
            <w:lang w:eastAsia="ru-RU"/>
          </w:rPr>
          <w:t>Заведующий ДОУ имеет право:</w:t>
        </w:r>
      </w:ins>
    </w:p>
    <w:p w:rsidR="00F9448E" w:rsidRPr="00F9448E" w:rsidRDefault="00926B28" w:rsidP="00926B28">
      <w:pPr>
        <w:spacing w:after="0" w:line="240" w:lineRule="auto"/>
        <w:ind w:left="-142"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w:t>
      </w:r>
      <w:r w:rsidR="00F9448E" w:rsidRPr="00F9448E">
        <w:rPr>
          <w:rFonts w:ascii="Times New Roman" w:eastAsia="Times New Roman" w:hAnsi="Times New Roman" w:cs="Times New Roman"/>
          <w:color w:val="000000"/>
          <w:sz w:val="27"/>
          <w:szCs w:val="27"/>
          <w:lang w:eastAsia="ru-RU"/>
        </w:rPr>
        <w:t>заключать, изменять и расторгать трудовые договоры с работниками дошкольного образовательного учреждения в порядке и на условиях, которые установлены ТК РФ, иными федеральными законами;</w:t>
      </w:r>
    </w:p>
    <w:p w:rsidR="00F9448E" w:rsidRPr="00F9448E" w:rsidRDefault="00926B28" w:rsidP="00926B28">
      <w:pPr>
        <w:spacing w:after="0" w:line="240" w:lineRule="auto"/>
        <w:ind w:left="-142"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вести коллективные переговоры и заключать коллективные договоры;</w:t>
      </w:r>
    </w:p>
    <w:p w:rsidR="00F9448E" w:rsidRPr="00F9448E" w:rsidRDefault="00926B28" w:rsidP="00926B28">
      <w:pPr>
        <w:spacing w:after="0" w:line="240" w:lineRule="auto"/>
        <w:ind w:left="-142"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поощрять работников детского сада за добросовестный эффективный труд;</w:t>
      </w:r>
    </w:p>
    <w:p w:rsidR="00F9448E" w:rsidRPr="00F9448E" w:rsidRDefault="00926B28" w:rsidP="00926B28">
      <w:pPr>
        <w:spacing w:after="0" w:line="240" w:lineRule="auto"/>
        <w:ind w:left="-142"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требовать от работников исполнения ими трудовых обязанностей и бережного отношения к имуществу учреждения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 дошкольного образовательного учреждения;</w:t>
      </w:r>
    </w:p>
    <w:p w:rsidR="00F9448E" w:rsidRPr="00F9448E" w:rsidRDefault="00926B28" w:rsidP="00926B28">
      <w:pPr>
        <w:spacing w:after="0" w:line="240" w:lineRule="auto"/>
        <w:ind w:left="-142"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w:t>
      </w:r>
      <w:r w:rsidR="00F9448E" w:rsidRPr="00F9448E">
        <w:rPr>
          <w:rFonts w:ascii="Times New Roman" w:eastAsia="Times New Roman" w:hAnsi="Times New Roman" w:cs="Times New Roman"/>
          <w:color w:val="000000"/>
          <w:sz w:val="27"/>
          <w:szCs w:val="27"/>
          <w:lang w:eastAsia="ru-RU"/>
        </w:rPr>
        <w:t>привлекать работников к дисциплинарной и материальной ответственности в порядке, установленном ТК РФ, иными федеральными законами;</w:t>
      </w:r>
    </w:p>
    <w:p w:rsidR="00F9448E" w:rsidRPr="00F9448E" w:rsidRDefault="00926B28" w:rsidP="00926B28">
      <w:pPr>
        <w:spacing w:after="0" w:line="240" w:lineRule="auto"/>
        <w:ind w:left="-142"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принимать локальные нормативные акты;</w:t>
      </w:r>
    </w:p>
    <w:p w:rsidR="00F9448E" w:rsidRPr="00F9448E" w:rsidRDefault="00926B28" w:rsidP="00926B28">
      <w:pPr>
        <w:spacing w:after="0" w:line="240" w:lineRule="auto"/>
        <w:ind w:left="-142"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взаимодействовать с органами самоуправления ДОУ</w:t>
      </w:r>
    </w:p>
    <w:p w:rsidR="00F9448E" w:rsidRPr="00F9448E" w:rsidRDefault="00926B28" w:rsidP="00926B28">
      <w:pPr>
        <w:spacing w:after="0" w:line="240" w:lineRule="auto"/>
        <w:ind w:left="-142"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самостоятельно планировать свою работу на каждый учебный год;</w:t>
      </w:r>
    </w:p>
    <w:p w:rsidR="00F9448E" w:rsidRPr="00F9448E" w:rsidRDefault="00926B28" w:rsidP="00926B28">
      <w:pPr>
        <w:spacing w:after="0" w:line="240" w:lineRule="auto"/>
        <w:ind w:left="-142"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утверждать структуру ДОУ, его штатное расписание, план финансово-хозяйственной деятельности, годовую бухгалтерскую отчетность, графики работы и сетку занятий; планировать и организовывать образовательный процесс;</w:t>
      </w:r>
    </w:p>
    <w:p w:rsidR="00F9448E" w:rsidRPr="00F9448E" w:rsidRDefault="00926B28" w:rsidP="00926B28">
      <w:pPr>
        <w:spacing w:after="0" w:line="240" w:lineRule="auto"/>
        <w:ind w:left="-142"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распределять обязанности между работниками детского сада, утверждать должностные инструкции работников;</w:t>
      </w:r>
    </w:p>
    <w:p w:rsidR="00F9448E" w:rsidRPr="00F9448E" w:rsidRDefault="00926B28" w:rsidP="00926B28">
      <w:pPr>
        <w:spacing w:after="0" w:line="240" w:lineRule="auto"/>
        <w:ind w:left="-142"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посещать занятия и режимные моменты без предварительного предупреждения;</w:t>
      </w:r>
    </w:p>
    <w:p w:rsidR="00F9448E" w:rsidRPr="00F9448E" w:rsidRDefault="00926B28" w:rsidP="00926B28">
      <w:pPr>
        <w:spacing w:after="0" w:line="240" w:lineRule="auto"/>
        <w:ind w:left="-142"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 </w:t>
      </w:r>
      <w:r w:rsidR="00F9448E" w:rsidRPr="00F9448E">
        <w:rPr>
          <w:rFonts w:ascii="Times New Roman" w:eastAsia="Times New Roman" w:hAnsi="Times New Roman" w:cs="Times New Roman"/>
          <w:color w:val="000000"/>
          <w:sz w:val="27"/>
          <w:szCs w:val="27"/>
          <w:lang w:eastAsia="ru-RU"/>
        </w:rPr>
        <w:t>реализовывать права, предоставленные ему законодательством о специальной оценке условий труда.</w:t>
      </w:r>
    </w:p>
    <w:p w:rsidR="00F9448E" w:rsidRPr="00F9448E" w:rsidRDefault="00F9448E" w:rsidP="007F492F">
      <w:pPr>
        <w:spacing w:after="0" w:line="240" w:lineRule="auto"/>
        <w:ind w:firstLine="360"/>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3.4. </w:t>
      </w:r>
      <w:ins w:id="11" w:author="Unknown">
        <w:r w:rsidRPr="00F9448E">
          <w:rPr>
            <w:rFonts w:ascii="Times New Roman" w:eastAsia="Times New Roman" w:hAnsi="Times New Roman" w:cs="Times New Roman"/>
            <w:color w:val="000000"/>
            <w:sz w:val="27"/>
            <w:szCs w:val="27"/>
            <w:lang w:eastAsia="ru-RU"/>
          </w:rPr>
          <w:t>Дошкольное образовательное учреждение, как юридическое лицо, которое представляет заведующий, несет ответственность перед работниками:</w:t>
        </w:r>
      </w:ins>
    </w:p>
    <w:p w:rsidR="00F9448E" w:rsidRPr="00F9448E" w:rsidRDefault="007F492F" w:rsidP="007F492F">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за ущерб, причиненный в результате незаконного лишения работника возможности трудиться;</w:t>
      </w:r>
    </w:p>
    <w:p w:rsidR="00F9448E" w:rsidRPr="00F9448E" w:rsidRDefault="007F492F" w:rsidP="007F492F">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за задержку трудовой книжки при увольнении работника;</w:t>
      </w:r>
    </w:p>
    <w:p w:rsidR="00F9448E" w:rsidRPr="00F9448E" w:rsidRDefault="00F9448E" w:rsidP="007F492F">
      <w:pPr>
        <w:spacing w:after="0" w:line="240" w:lineRule="auto"/>
        <w:ind w:firstLine="426"/>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незаконное отстранение работника от работы, его незаконное увольнение или перевод на другую работу;</w:t>
      </w:r>
    </w:p>
    <w:p w:rsidR="00F9448E" w:rsidRPr="00F9448E" w:rsidRDefault="007F492F" w:rsidP="007F492F">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за задержку выплаты заработной платы, оплаты отпуска, выплат при увольнении и других выплат, причитающихся работнику;</w:t>
      </w:r>
    </w:p>
    <w:p w:rsidR="00F9448E" w:rsidRPr="00F9448E" w:rsidRDefault="00F9448E" w:rsidP="007F492F">
      <w:pPr>
        <w:spacing w:after="0" w:line="240" w:lineRule="auto"/>
        <w:ind w:firstLine="426"/>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за причинение ущерба имуществу работника;</w:t>
      </w:r>
    </w:p>
    <w:p w:rsidR="00F9448E" w:rsidRPr="00F9448E" w:rsidRDefault="007F492F" w:rsidP="007F492F">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 иных случаях, предусмотренных Трудовым Кодексом Российской Федерации и иными федеральными законами.</w:t>
      </w:r>
    </w:p>
    <w:p w:rsidR="00F9448E" w:rsidRPr="00F9448E" w:rsidRDefault="00F9448E" w:rsidP="007F492F">
      <w:pPr>
        <w:spacing w:after="0" w:line="240" w:lineRule="auto"/>
        <w:ind w:firstLine="426"/>
        <w:jc w:val="both"/>
        <w:outlineLvl w:val="2"/>
        <w:rPr>
          <w:rFonts w:ascii="Times New Roman" w:eastAsia="Times New Roman" w:hAnsi="Times New Roman" w:cs="Times New Roman"/>
          <w:b/>
          <w:bCs/>
          <w:color w:val="000000"/>
          <w:sz w:val="27"/>
          <w:szCs w:val="27"/>
          <w:lang w:eastAsia="ru-RU"/>
        </w:rPr>
      </w:pPr>
      <w:r w:rsidRPr="00F9448E">
        <w:rPr>
          <w:rFonts w:ascii="Times New Roman" w:eastAsia="Times New Roman" w:hAnsi="Times New Roman" w:cs="Times New Roman"/>
          <w:b/>
          <w:bCs/>
          <w:color w:val="000000"/>
          <w:sz w:val="27"/>
          <w:szCs w:val="27"/>
          <w:lang w:eastAsia="ru-RU"/>
        </w:rPr>
        <w:t>4. Обязанности и полномочия администрации</w:t>
      </w:r>
    </w:p>
    <w:p w:rsidR="00F9448E" w:rsidRPr="00F9448E" w:rsidRDefault="00F9448E" w:rsidP="007F492F">
      <w:pPr>
        <w:spacing w:after="0" w:line="240" w:lineRule="auto"/>
        <w:ind w:firstLine="360"/>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4.1. </w:t>
      </w:r>
      <w:ins w:id="12" w:author="Unknown">
        <w:r w:rsidRPr="00F9448E">
          <w:rPr>
            <w:rFonts w:ascii="Times New Roman" w:eastAsia="Times New Roman" w:hAnsi="Times New Roman" w:cs="Times New Roman"/>
            <w:color w:val="000000"/>
            <w:sz w:val="27"/>
            <w:szCs w:val="27"/>
            <w:lang w:eastAsia="ru-RU"/>
          </w:rPr>
          <w:t>Администрация ДОУ обязана:</w:t>
        </w:r>
      </w:ins>
    </w:p>
    <w:p w:rsidR="00F9448E" w:rsidRPr="00F9448E" w:rsidRDefault="007F492F" w:rsidP="007F492F">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обеспечить соблюдение требований Устава, Правил внутреннего трудового распорядка и других локальных актов дошкольного образовательного учреждения;</w:t>
      </w:r>
    </w:p>
    <w:p w:rsidR="00F9448E" w:rsidRPr="00F9448E" w:rsidRDefault="007F492F" w:rsidP="007F492F">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организовывать труд педагогических работников, учебно-вспомогательного и обслуживающего персонала в соответствии с их специальностью, квалификацией и опытом работы;</w:t>
      </w:r>
    </w:p>
    <w:p w:rsidR="00F9448E" w:rsidRPr="00F9448E" w:rsidRDefault="007F492F" w:rsidP="007F492F">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обеспечить здоровые и безопасные условия труда. Закрепить за каждым работником соответствующее его обязанностям рабочее место и оборудование;</w:t>
      </w:r>
    </w:p>
    <w:p w:rsidR="00F9448E" w:rsidRPr="00F9448E" w:rsidRDefault="007F492F" w:rsidP="007F492F">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своевременно знакомить с учебным планом, сеткой занятий, графиком работы;</w:t>
      </w:r>
    </w:p>
    <w:p w:rsidR="00F9448E" w:rsidRPr="00F9448E" w:rsidRDefault="007F492F" w:rsidP="007F492F">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создать необходимые условия для работы персонала, отвечающие нормам СанПиН, содержать здания и помещения в чистоте, обеспечивать в них нормальную температуру, освещение, создать условия для хранения верхней одежды сотрудников;</w:t>
      </w:r>
    </w:p>
    <w:p w:rsidR="00F9448E" w:rsidRPr="00F9448E" w:rsidRDefault="00480D06" w:rsidP="007F492F">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осуществлять организаторскую работу, обеспечивающую контроль за качеством воспитательно-образовательного процесса и направленную на реализацию образовательных программ;</w:t>
      </w:r>
    </w:p>
    <w:p w:rsidR="00F9448E" w:rsidRPr="00F9448E" w:rsidRDefault="00480D06" w:rsidP="007F492F">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соблюдать законодательство о труде, создавать условия труда, соответствующие правилам охраны труда, пожарной безопасности и санитарным правилам;</w:t>
      </w:r>
    </w:p>
    <w:p w:rsidR="00F9448E" w:rsidRPr="00F9448E" w:rsidRDefault="00480D06" w:rsidP="007F492F">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создавать условия, обеспечивающие охрану жизни и здоровья детей, принимать необходимые меры для профилактики травматизма среди воспитанников и работников дошкольного образовательного учреждения;</w:t>
      </w:r>
    </w:p>
    <w:p w:rsidR="00F9448E" w:rsidRPr="00F9448E" w:rsidRDefault="00480D06" w:rsidP="007F492F">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совершенствовать организацию труда, воспитательно-образовательный процесс, создавать условия для совершенствования творческого потенциала участников педагогического процесса, создавать условия для инновационной деятельности;</w:t>
      </w:r>
    </w:p>
    <w:p w:rsidR="00F9448E" w:rsidRPr="00F9448E" w:rsidRDefault="00480D06" w:rsidP="00480D06">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обеспечивать работников необходимыми методическими пособиями и хозяйственным инвентарём для организации эффективной работы (по мере необходимости), оказывать методическую и консультативную помощь;</w:t>
      </w:r>
    </w:p>
    <w:p w:rsidR="00F9448E" w:rsidRPr="00F9448E" w:rsidRDefault="00480D06" w:rsidP="00480D06">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осуществлять контроль над качеством воспитательно-образовательного процесса в ДОУ, выполнением образовательных программ;</w:t>
      </w:r>
    </w:p>
    <w:p w:rsidR="00F9448E" w:rsidRPr="00F9448E" w:rsidRDefault="00480D06" w:rsidP="00480D06">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 </w:t>
      </w:r>
      <w:r w:rsidR="00F9448E" w:rsidRPr="00F9448E">
        <w:rPr>
          <w:rFonts w:ascii="Times New Roman" w:eastAsia="Times New Roman" w:hAnsi="Times New Roman" w:cs="Times New Roman"/>
          <w:color w:val="000000"/>
          <w:sz w:val="27"/>
          <w:szCs w:val="27"/>
          <w:lang w:eastAsia="ru-RU"/>
        </w:rPr>
        <w:t>своевременно поддерживать и поощрять лучших работников дошкольного образовательного учреждения;</w:t>
      </w:r>
    </w:p>
    <w:p w:rsidR="00F9448E" w:rsidRPr="00F9448E" w:rsidRDefault="00480D06" w:rsidP="00480D06">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обеспечивать условия для систематического повышения квалификации работников дошкольного образовательного учреждения.</w:t>
      </w:r>
    </w:p>
    <w:p w:rsidR="00F9448E" w:rsidRPr="00F9448E" w:rsidRDefault="00F9448E" w:rsidP="00480D06">
      <w:pPr>
        <w:spacing w:after="0" w:line="240" w:lineRule="auto"/>
        <w:ind w:firstLine="567"/>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4.2. </w:t>
      </w:r>
      <w:ins w:id="13" w:author="Unknown">
        <w:r w:rsidRPr="00F9448E">
          <w:rPr>
            <w:rFonts w:ascii="Times New Roman" w:eastAsia="Times New Roman" w:hAnsi="Times New Roman" w:cs="Times New Roman"/>
            <w:color w:val="000000"/>
            <w:sz w:val="27"/>
            <w:szCs w:val="27"/>
            <w:lang w:eastAsia="ru-RU"/>
          </w:rPr>
          <w:t>Администрация имеет право:</w:t>
        </w:r>
      </w:ins>
    </w:p>
    <w:p w:rsidR="00F9448E" w:rsidRPr="00F9448E" w:rsidRDefault="00480D06" w:rsidP="00480D06">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представлять заведующему информацию о нарушениях трудовой дисциплины работниками дошкольного образовательного учреждения;</w:t>
      </w:r>
    </w:p>
    <w:p w:rsidR="00F9448E" w:rsidRPr="00F9448E" w:rsidRDefault="00480D06" w:rsidP="00480D06">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давать руководителям структурных подразделений и отдельным специалистам указания, обязательные для исполнения в соответствии с их должностными инструкциями;</w:t>
      </w:r>
    </w:p>
    <w:p w:rsidR="00F9448E" w:rsidRPr="00F9448E" w:rsidRDefault="00480D06" w:rsidP="00480D06">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получать информацию и документы, необходимые для выполнения своих должностных обязанностей;</w:t>
      </w:r>
    </w:p>
    <w:p w:rsidR="00F9448E" w:rsidRPr="00F9448E" w:rsidRDefault="00480D06" w:rsidP="00480D06">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подписывать и визировать документы в пределах своей компетенции;</w:t>
      </w:r>
    </w:p>
    <w:p w:rsidR="00F9448E" w:rsidRPr="00F9448E" w:rsidRDefault="00480D06" w:rsidP="00480D06">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повышать свою профессиональную квалификацию;</w:t>
      </w:r>
    </w:p>
    <w:p w:rsidR="00F9448E" w:rsidRPr="00F9448E" w:rsidRDefault="00480D06" w:rsidP="00480D06">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иные права, предусмотренные трудовым законодательством Российской Федерации и должностными инструкциями.</w:t>
      </w:r>
    </w:p>
    <w:p w:rsidR="00F9448E" w:rsidRPr="00F9448E" w:rsidRDefault="00F9448E" w:rsidP="00E55434">
      <w:pPr>
        <w:spacing w:after="0" w:line="240" w:lineRule="auto"/>
        <w:ind w:firstLine="567"/>
        <w:jc w:val="both"/>
        <w:outlineLvl w:val="2"/>
        <w:rPr>
          <w:rFonts w:ascii="Times New Roman" w:eastAsia="Times New Roman" w:hAnsi="Times New Roman" w:cs="Times New Roman"/>
          <w:b/>
          <w:bCs/>
          <w:color w:val="000000"/>
          <w:sz w:val="27"/>
          <w:szCs w:val="27"/>
          <w:lang w:eastAsia="ru-RU"/>
        </w:rPr>
      </w:pPr>
      <w:r w:rsidRPr="00F9448E">
        <w:rPr>
          <w:rFonts w:ascii="Times New Roman" w:eastAsia="Times New Roman" w:hAnsi="Times New Roman" w:cs="Times New Roman"/>
          <w:b/>
          <w:bCs/>
          <w:color w:val="000000"/>
          <w:sz w:val="27"/>
          <w:szCs w:val="27"/>
          <w:lang w:eastAsia="ru-RU"/>
        </w:rPr>
        <w:t>5. Основные обязанности, права и ответственность работников</w:t>
      </w:r>
    </w:p>
    <w:p w:rsidR="00F9448E" w:rsidRPr="00F9448E" w:rsidRDefault="00F9448E" w:rsidP="00E55434">
      <w:pPr>
        <w:spacing w:after="0" w:line="240" w:lineRule="auto"/>
        <w:ind w:firstLine="360"/>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5.1. </w:t>
      </w:r>
      <w:ins w:id="14" w:author="Unknown">
        <w:r w:rsidRPr="00F9448E">
          <w:rPr>
            <w:rFonts w:ascii="Times New Roman" w:eastAsia="Times New Roman" w:hAnsi="Times New Roman" w:cs="Times New Roman"/>
            <w:color w:val="000000"/>
            <w:sz w:val="27"/>
            <w:szCs w:val="27"/>
            <w:lang w:eastAsia="ru-RU"/>
          </w:rPr>
          <w:t>Работники дошкольного образовательного учреждения обязаны:</w:t>
        </w:r>
      </w:ins>
    </w:p>
    <w:p w:rsidR="00F9448E" w:rsidRPr="00F9448E" w:rsidRDefault="00E55434" w:rsidP="00E55434">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добросовестно исполнять свои трудовые обязанности, возложенные на него трудовым договором;</w:t>
      </w:r>
    </w:p>
    <w:p w:rsidR="00F9448E" w:rsidRPr="00F9448E" w:rsidRDefault="00E55434" w:rsidP="00E55434">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соблюдать Устав, правила внутреннего трудового распорядка детского сада, свои должностные инструкции;</w:t>
      </w:r>
    </w:p>
    <w:p w:rsidR="00F9448E" w:rsidRPr="00F9448E" w:rsidRDefault="00E55434" w:rsidP="00E55434">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соблюдать трудовую дисциплину;</w:t>
      </w:r>
    </w:p>
    <w:p w:rsidR="00F9448E" w:rsidRPr="00F9448E" w:rsidRDefault="00E55434" w:rsidP="00E55434">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выполнять установленные нормы труда;</w:t>
      </w:r>
    </w:p>
    <w:p w:rsidR="00F9448E" w:rsidRPr="00F9448E" w:rsidRDefault="00E55434" w:rsidP="00E55434">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соблюдать требования по охране труда и обеспечению безопасности труда, пожарной безопасности;</w:t>
      </w:r>
    </w:p>
    <w:p w:rsidR="00F9448E" w:rsidRPr="00F9448E" w:rsidRDefault="00E55434" w:rsidP="00E55434">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бережно относиться к имуществу дошкольного образовательного учреждения (в том числе к имуществу воспитанников и их родителей, если ДОУ несет ответственность за сохранность этого имущества) и других работников;</w:t>
      </w:r>
    </w:p>
    <w:p w:rsidR="00F9448E" w:rsidRPr="00F9448E" w:rsidRDefault="00E55434" w:rsidP="00E55434">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незамедлительно сообщить заведующему (при отсутствии – иному должностному лицу) о возникновении ситуации, представляющей угрозу жизни и здоровью воспитанников и работников, сохранности имущества дошкольного образовательного учреждения (в том числе имущества воспитанников и их родителей, если учреждение несет ответственность за сохранность этого имущества) и других работников;</w:t>
      </w:r>
    </w:p>
    <w:p w:rsidR="00F9448E" w:rsidRPr="00F9448E" w:rsidRDefault="00EC0E1A" w:rsidP="00E55434">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добросовестно работать, соблюдать дисциплину труда, своевременно и точно исполнять распоряжения администрации дошкольного образовательного учреждения, использовать все рабочее время для полезного труда, не отвлекать других сотрудников от выполнения их трудовых обязанностей;</w:t>
      </w:r>
    </w:p>
    <w:p w:rsidR="00F9448E" w:rsidRPr="00F9448E" w:rsidRDefault="00EC0E1A" w:rsidP="00E55434">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незамедлительно сообщать администрации дошкольного образовательного учреждения обо всех случаях травматизма;</w:t>
      </w:r>
    </w:p>
    <w:p w:rsidR="00F9448E" w:rsidRPr="00F9448E" w:rsidRDefault="00A37193" w:rsidP="00A3719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проходить в установленные сроки периодические медицинские осмотры, соблюдать санитарные правила, гигиену труда;</w:t>
      </w:r>
    </w:p>
    <w:p w:rsidR="00F9448E" w:rsidRPr="00F9448E" w:rsidRDefault="00A37193" w:rsidP="00A3719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соблюдать чистоту в закреплённых помещениях, экономно расходовать материалы, тепло, электроэнергию, воду;</w:t>
      </w:r>
    </w:p>
    <w:p w:rsidR="00F9448E" w:rsidRPr="00F9448E" w:rsidRDefault="00A37193" w:rsidP="00A3719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проявлять заботу о воспитанниках детского сада, быть внимательными, учитывать индивидуальные особенности детей, их положение в семьях;</w:t>
      </w:r>
    </w:p>
    <w:p w:rsidR="00F9448E" w:rsidRPr="00F9448E" w:rsidRDefault="00A37193" w:rsidP="00A3719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 </w:t>
      </w:r>
      <w:r w:rsidR="00F9448E" w:rsidRPr="00F9448E">
        <w:rPr>
          <w:rFonts w:ascii="Times New Roman" w:eastAsia="Times New Roman" w:hAnsi="Times New Roman" w:cs="Times New Roman"/>
          <w:color w:val="000000"/>
          <w:sz w:val="27"/>
          <w:szCs w:val="27"/>
          <w:lang w:eastAsia="ru-RU"/>
        </w:rPr>
        <w:t>соблюдать этические нормы поведения в коллективе, быть внимательными и доброжелательными в общении с родителями (законными представителями) воспитанников дошкольного образовательного учреждения;</w:t>
      </w:r>
    </w:p>
    <w:p w:rsidR="00F9448E" w:rsidRPr="00F9448E" w:rsidRDefault="00A37193" w:rsidP="00A3719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систематически повышать свою квалификацию.</w:t>
      </w:r>
    </w:p>
    <w:p w:rsidR="00F9448E" w:rsidRPr="00F9448E" w:rsidRDefault="00F9448E" w:rsidP="00A37193">
      <w:pPr>
        <w:spacing w:after="0" w:line="240" w:lineRule="auto"/>
        <w:ind w:firstLine="360"/>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5.2. </w:t>
      </w:r>
      <w:ins w:id="15" w:author="Unknown">
        <w:r w:rsidRPr="00F9448E">
          <w:rPr>
            <w:rFonts w:ascii="Times New Roman" w:eastAsia="Times New Roman" w:hAnsi="Times New Roman" w:cs="Times New Roman"/>
            <w:color w:val="000000"/>
            <w:sz w:val="27"/>
            <w:szCs w:val="27"/>
            <w:lang w:eastAsia="ru-RU"/>
          </w:rPr>
          <w:t>Педагогические работники ДОУ обязаны:</w:t>
        </w:r>
      </w:ins>
    </w:p>
    <w:p w:rsidR="00F9448E" w:rsidRPr="00F9448E" w:rsidRDefault="00A37193" w:rsidP="00A3719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строго соблюдать трудовую дисциплину (выполнять п. 5.1);</w:t>
      </w:r>
    </w:p>
    <w:p w:rsidR="00F9448E" w:rsidRPr="00F9448E" w:rsidRDefault="00A37193" w:rsidP="00A3719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осуществлять свою деятельность на высоком профессиональном уровне, обеспечивать в полном объеме реализацию утвержденных образовательных программ;</w:t>
      </w:r>
    </w:p>
    <w:p w:rsidR="00F9448E" w:rsidRPr="00F9448E" w:rsidRDefault="00A37193" w:rsidP="00A3719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нести ответственность за жизнь, физическое и психическое здоровье ребёнка, обеспечивать охрану жизни и здоровья детей, отвечать за воспитание и обучение детей;</w:t>
      </w:r>
    </w:p>
    <w:p w:rsidR="00F9448E" w:rsidRPr="00F9448E" w:rsidRDefault="00A37193" w:rsidP="00A3719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контролировать соблюдение воспитанниками правил безопасности жизнедеятельности;</w:t>
      </w:r>
    </w:p>
    <w:p w:rsidR="00F9448E" w:rsidRPr="00F9448E" w:rsidRDefault="00A37193" w:rsidP="00A3719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соблюдать правовые, нравственные и этические нормы, следовать требованиям профессиональной этики;</w:t>
      </w:r>
    </w:p>
    <w:p w:rsidR="00F9448E" w:rsidRPr="00F9448E" w:rsidRDefault="00A37193" w:rsidP="00A3719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уважать честь и достоинство воспитанников ДОУ и других участников образовательных отношений;</w:t>
      </w:r>
    </w:p>
    <w:p w:rsidR="00F9448E" w:rsidRPr="00F9448E" w:rsidRDefault="00E62ED9" w:rsidP="00A3719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развивать у детей познавательную активность, самостоятельность, инициативу, творческие способности, формировать способность к труду, культуру здорового и безопасного образа жизни;</w:t>
      </w:r>
    </w:p>
    <w:p w:rsidR="00F9448E" w:rsidRPr="00F9448E" w:rsidRDefault="00E62ED9" w:rsidP="00A3719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применять педагогически обоснованные и обеспечивающие высокое качество образования формы, методы обучения и воспитания;</w:t>
      </w:r>
    </w:p>
    <w:p w:rsidR="00F9448E" w:rsidRPr="00F9448E" w:rsidRDefault="00E62ED9" w:rsidP="00A3719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учитывать особенности психофизического развития детей и состояние их здоровья, соблюдать специальные условия, необходимые для получения дошкольного образования лицами с ограниченными возможностями здоровья, взаимодействовать при необходимости с медицинскими организациями;</w:t>
      </w:r>
    </w:p>
    <w:p w:rsidR="00F9448E" w:rsidRPr="00F9448E" w:rsidRDefault="00E62ED9" w:rsidP="00A3719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выполнять требования медицинского персонала, связанные с охраной и укреплением здоровья детей, четко следить за выполнением инструкций по охране жизни и здоровья детей в помещениях дошкольного образовательного учреждения и на детских прогулочных участках;</w:t>
      </w:r>
    </w:p>
    <w:p w:rsidR="00F9448E" w:rsidRPr="00F9448E" w:rsidRDefault="00E62ED9" w:rsidP="00E62ED9">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сотрудничать с семьёй ребёнка по вопросам воспитания и обучения;</w:t>
      </w:r>
    </w:p>
    <w:p w:rsidR="00F9448E" w:rsidRPr="00F9448E" w:rsidRDefault="00E62ED9" w:rsidP="00E62ED9">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проводить и участвовать в родительских собраниях, осуществлять консультации, посещать заседания Родительского комитета;</w:t>
      </w:r>
    </w:p>
    <w:p w:rsidR="00F9448E" w:rsidRPr="00F9448E" w:rsidRDefault="00E62ED9" w:rsidP="00E62ED9">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посещать детей на дому, уважать родителей (законных представителей) воспитанников, видеть в них партнеров;</w:t>
      </w:r>
    </w:p>
    <w:p w:rsidR="00F9448E" w:rsidRPr="00F9448E" w:rsidRDefault="00662419" w:rsidP="00E62ED9">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воспитывать у детей бережное отношение к имуществу дошкольного образовательного учреждения;</w:t>
      </w:r>
    </w:p>
    <w:p w:rsidR="00F9448E" w:rsidRPr="00F9448E" w:rsidRDefault="00662419" w:rsidP="00E62ED9">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заранее тщательно готовиться к занятиям;</w:t>
      </w:r>
    </w:p>
    <w:p w:rsidR="00F9448E" w:rsidRPr="00F9448E" w:rsidRDefault="00662419" w:rsidP="00E62ED9">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участвовать в работе педагогических советов ДОУ, изучать педагогическую литературу, знакомиться с опытом работы других педагогических работников;</w:t>
      </w:r>
    </w:p>
    <w:p w:rsidR="00F9448E" w:rsidRPr="00F9448E" w:rsidRDefault="00662419" w:rsidP="00E62ED9">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вести работу в методическом кабинете, готовить выставки, каталоги, подбирать материал для практической работы с детьми, оформлять наглядную педагогическую агитацию, стенды;</w:t>
      </w:r>
    </w:p>
    <w:p w:rsidR="00F9448E" w:rsidRPr="00F9448E" w:rsidRDefault="00662419" w:rsidP="00E62ED9">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совместно с музыкальным руководителем готовить развлечения, праздники, принимать участие в праздничном оформлении дошкольного образовательного учреждения;</w:t>
      </w:r>
    </w:p>
    <w:p w:rsidR="00F9448E" w:rsidRPr="00F9448E" w:rsidRDefault="00662419" w:rsidP="00E62ED9">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 </w:t>
      </w:r>
      <w:r w:rsidR="00F9448E" w:rsidRPr="00F9448E">
        <w:rPr>
          <w:rFonts w:ascii="Times New Roman" w:eastAsia="Times New Roman" w:hAnsi="Times New Roman" w:cs="Times New Roman"/>
          <w:color w:val="000000"/>
          <w:sz w:val="27"/>
          <w:szCs w:val="27"/>
          <w:lang w:eastAsia="ru-RU"/>
        </w:rPr>
        <w:t>в летний период организовывать и участвовать в оздоровительных мероприятиях на участке детского сада при непосредственном участии старшей медсестры, старшего воспитателя;</w:t>
      </w:r>
    </w:p>
    <w:p w:rsidR="00F9448E" w:rsidRPr="00F9448E" w:rsidRDefault="00662419" w:rsidP="00E62ED9">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четко планировать свою образовательно-воспитательную деятельность, держать администрацию ДОУ в курсе своих планов;</w:t>
      </w:r>
    </w:p>
    <w:p w:rsidR="00F9448E" w:rsidRPr="00F9448E" w:rsidRDefault="00662419" w:rsidP="00E62ED9">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проводить диагностики, осуществлять мониторинг, соблюдать правила и режим ведения документации;</w:t>
      </w:r>
    </w:p>
    <w:p w:rsidR="00F9448E" w:rsidRPr="00F9448E" w:rsidRDefault="00662419" w:rsidP="00E62ED9">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уважать личность воспитанника детского сада, изучать его индивидуальные особенности, знать его склонности и особенности характера, помогать ему в становлении и развитии личности;</w:t>
      </w:r>
    </w:p>
    <w:p w:rsidR="00F9448E" w:rsidRPr="00F9448E" w:rsidRDefault="00662419" w:rsidP="00E62ED9">
      <w:pPr>
        <w:spacing w:after="0" w:line="240" w:lineRule="auto"/>
        <w:ind w:firstLine="42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защищать и представлять права детей перед администрацией, советом и другими инстанциями;</w:t>
      </w:r>
    </w:p>
    <w:p w:rsidR="00F9448E" w:rsidRPr="00F9448E" w:rsidRDefault="00662419" w:rsidP="00662419">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допускать на свои занятия родителей (законных представителей), администрацию, представителей общественности по предварительной договоренности;</w:t>
      </w:r>
    </w:p>
    <w:p w:rsidR="00F9448E" w:rsidRPr="00F9448E" w:rsidRDefault="00662419" w:rsidP="00662419">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воспитателям необходимо следить за посещаемостью воспитанников своей группы, своевременно сообщать об отсутствующих детях медсестре, заведующему дошкольным образовательным учреждением;</w:t>
      </w:r>
    </w:p>
    <w:p w:rsidR="00F9448E" w:rsidRPr="00F9448E" w:rsidRDefault="00662419" w:rsidP="00662419">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своевременно заполнять и аккуратно вести установленную документацию;</w:t>
      </w:r>
    </w:p>
    <w:p w:rsidR="00F9448E" w:rsidRPr="00F9448E" w:rsidRDefault="00662419" w:rsidP="00662419">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систематически повышать свой профессиональный уровень;</w:t>
      </w:r>
    </w:p>
    <w:p w:rsidR="00F9448E" w:rsidRPr="00F9448E" w:rsidRDefault="00662419" w:rsidP="00662419">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проходить аттестацию на соответствие занимаемой должности в порядке, установленном законодательством об образовании;</w:t>
      </w:r>
    </w:p>
    <w:p w:rsidR="00F9448E" w:rsidRPr="00F9448E" w:rsidRDefault="00662419" w:rsidP="00662419">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F9448E" w:rsidRPr="00F9448E" w:rsidRDefault="00662419" w:rsidP="00662419">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проходить в установленном законодательством Российской Федерации порядке обучение и проверку знаний и навыков в области охраны труда.</w:t>
      </w:r>
    </w:p>
    <w:p w:rsidR="00F9448E" w:rsidRPr="00F9448E" w:rsidRDefault="00F9448E" w:rsidP="00011101">
      <w:pPr>
        <w:spacing w:after="0" w:line="240" w:lineRule="auto"/>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5.3. </w:t>
      </w:r>
      <w:ins w:id="16" w:author="Unknown">
        <w:r w:rsidRPr="00F9448E">
          <w:rPr>
            <w:rFonts w:ascii="Times New Roman" w:eastAsia="Times New Roman" w:hAnsi="Times New Roman" w:cs="Times New Roman"/>
            <w:color w:val="000000"/>
            <w:sz w:val="27"/>
            <w:szCs w:val="27"/>
            <w:lang w:eastAsia="ru-RU"/>
          </w:rPr>
          <w:t>Работники ДОУ имеют право на:</w:t>
        </w:r>
      </w:ins>
    </w:p>
    <w:p w:rsidR="00F9448E" w:rsidRPr="00F9448E" w:rsidRDefault="00662419" w:rsidP="00662419">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заключение, изменение и расторжение трудового договора в порядке и на условиях, которые установлены Трудовым Кодексом Российской Федерации, иными федеральными законами;</w:t>
      </w:r>
    </w:p>
    <w:p w:rsidR="00F9448E" w:rsidRPr="00F9448E" w:rsidRDefault="003570FE" w:rsidP="00662419">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предоставление ему работы, обусловленной трудовым договором;</w:t>
      </w:r>
    </w:p>
    <w:p w:rsidR="00F9448E" w:rsidRPr="00F9448E" w:rsidRDefault="003570FE" w:rsidP="00662419">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F9448E" w:rsidRPr="00F9448E" w:rsidRDefault="003570FE" w:rsidP="00662419">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F9448E" w:rsidRPr="00F9448E" w:rsidRDefault="003570FE" w:rsidP="00662419">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 еженедельных выходных дней, нерабочих праздничных дней, оплачиваемых ежегодных отпусков;</w:t>
      </w:r>
    </w:p>
    <w:p w:rsidR="00F9448E" w:rsidRPr="00F9448E" w:rsidRDefault="003570FE" w:rsidP="00662419">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полную достоверную информацию об условиях труда и требованиях охраны труда на рабочем месте, включая реализацию прав, предоставленных законодательством о специальной оценке условий труда;</w:t>
      </w:r>
    </w:p>
    <w:p w:rsidR="00F9448E" w:rsidRPr="00F9448E" w:rsidRDefault="003570FE" w:rsidP="00662419">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 </w:t>
      </w:r>
      <w:r w:rsidR="00F9448E" w:rsidRPr="00F9448E">
        <w:rPr>
          <w:rFonts w:ascii="Times New Roman" w:eastAsia="Times New Roman" w:hAnsi="Times New Roman" w:cs="Times New Roman"/>
          <w:color w:val="000000"/>
          <w:sz w:val="27"/>
          <w:szCs w:val="27"/>
          <w:lang w:eastAsia="ru-RU"/>
        </w:rPr>
        <w:t>подготовку и дополнительное профессиональное образование в порядке, установленном Трудовым Кодексом Российской Федерации, иными федеральными законами Российской Федерации;</w:t>
      </w:r>
    </w:p>
    <w:p w:rsidR="00F9448E" w:rsidRPr="00F9448E" w:rsidRDefault="003570FE" w:rsidP="00662419">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F9448E" w:rsidRPr="00F9448E" w:rsidRDefault="003570FE" w:rsidP="00662419">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участие в управлении дошкольным образовательным учреждением в предусмотренных Трудовым Кодексом Российской Федерации, иными федеральными законами, Уставом и Коллективным договором дошкольного образовательного учреждения формах;</w:t>
      </w:r>
    </w:p>
    <w:p w:rsidR="00F9448E" w:rsidRPr="00F9448E" w:rsidRDefault="003570FE" w:rsidP="00662419">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F9448E" w:rsidRPr="00F9448E" w:rsidRDefault="003570FE" w:rsidP="00662419">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защиту своих трудовых прав, свобод и законных интересов всеми не запрещенными законом способами;</w:t>
      </w:r>
    </w:p>
    <w:p w:rsidR="00F9448E" w:rsidRPr="00F9448E" w:rsidRDefault="003570FE" w:rsidP="00662419">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разрешение индивидуальных и коллективных трудовых споров, включая право на забастовку, в порядке, установленном Трудовым Кодексом Российской Федерации, иными федеральными законами;</w:t>
      </w:r>
    </w:p>
    <w:p w:rsidR="00F9448E" w:rsidRPr="00F9448E" w:rsidRDefault="003570FE" w:rsidP="00662419">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возмещение вреда, причиненного ему в связи с исполнением трудовых обязанностей, и компенсацию морального вреда в порядке, установленном Трудовым Кодексом Российской Федерации, иными федеральными законами;</w:t>
      </w:r>
    </w:p>
    <w:p w:rsidR="00F9448E" w:rsidRPr="00F9448E" w:rsidRDefault="003570FE" w:rsidP="00662419">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обязательное социальное страхование в случаях, предусмотренных федеральными законами Российской Федерации;</w:t>
      </w:r>
    </w:p>
    <w:p w:rsidR="00F9448E" w:rsidRPr="00F9448E" w:rsidRDefault="003570FE" w:rsidP="00662419">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повышение разряда и категории по результатам своего труда;</w:t>
      </w:r>
    </w:p>
    <w:p w:rsidR="00F9448E" w:rsidRPr="00F9448E" w:rsidRDefault="003570FE" w:rsidP="00662419">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моральное и материальное поощрение по результатам труда;</w:t>
      </w:r>
    </w:p>
    <w:p w:rsidR="00F9448E" w:rsidRPr="00F9448E" w:rsidRDefault="003570FE" w:rsidP="00662419">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совмещение профессии (должностей);</w:t>
      </w:r>
    </w:p>
    <w:p w:rsidR="00F9448E" w:rsidRPr="00F9448E" w:rsidRDefault="003570FE" w:rsidP="00662419">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отстаивание своих профессиональных гражданских личностных интересов и авторитета, здоровья в спорных ситуациях при поддержке трудового коллектива, профсоюзного комитета, заведующего дошкольным образовательным учреждением.</w:t>
      </w:r>
    </w:p>
    <w:p w:rsidR="00F9448E" w:rsidRPr="00F9448E" w:rsidRDefault="008915B3" w:rsidP="00011101">
      <w:pPr>
        <w:spacing w:after="0" w:line="240"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5.4. </w:t>
      </w:r>
      <w:ins w:id="17" w:author="Unknown">
        <w:r w:rsidR="00F9448E" w:rsidRPr="00F9448E">
          <w:rPr>
            <w:rFonts w:ascii="Times New Roman" w:eastAsia="Times New Roman" w:hAnsi="Times New Roman" w:cs="Times New Roman"/>
            <w:color w:val="000000"/>
            <w:sz w:val="27"/>
            <w:szCs w:val="27"/>
            <w:lang w:eastAsia="ru-RU"/>
          </w:rPr>
          <w:t>Педагогические работники имеют дополнительно право на:</w:t>
        </w:r>
      </w:ins>
    </w:p>
    <w:p w:rsidR="00F9448E" w:rsidRPr="00F9448E" w:rsidRDefault="008915B3"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самостоятельное определение форм, средств и методов своей педагогической деятельности в рамках воспитательной концепции дошкольного образовательного учреждения, а также на обращение, при необходимости, к родителям (законным представителям) воспитанников для усиления контроля с их стороны за поведением и развитием детей;</w:t>
      </w:r>
    </w:p>
    <w:p w:rsidR="00F9448E" w:rsidRPr="00F9448E" w:rsidRDefault="008915B3"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свободное выражение своего мнения, свободу от вмешательства в профессиональную деятельность;</w:t>
      </w:r>
    </w:p>
    <w:p w:rsidR="00F9448E" w:rsidRPr="00F9448E" w:rsidRDefault="008915B3"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обращение в комиссию по урегулированию споров между участниками образовательных отношений;</w:t>
      </w:r>
    </w:p>
    <w:p w:rsidR="00F9448E" w:rsidRPr="00F9448E" w:rsidRDefault="008915B3"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творческую инициативу, разработку и применение авторских программ и методов обучения и воспитания в пределах реализуемой образовательной программы;</w:t>
      </w:r>
    </w:p>
    <w:p w:rsidR="00F9448E" w:rsidRPr="00F9448E" w:rsidRDefault="008915B3"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выбор учебных пособий, материалов и иных средств обучения и воспитания в соответствии с образовательной программой ДОУ и в порядке, установленном законодательством об образовании;</w:t>
      </w:r>
    </w:p>
    <w:p w:rsidR="00F9448E" w:rsidRPr="00F9448E" w:rsidRDefault="008915B3"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участие в разработке образовательных программ, в том числе учебных планов, методических материалов и иных компонентов образовательных программ;</w:t>
      </w:r>
    </w:p>
    <w:p w:rsidR="00F9448E" w:rsidRPr="00F9448E" w:rsidRDefault="008915B3"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 </w:t>
      </w:r>
      <w:r w:rsidR="00F9448E" w:rsidRPr="00F9448E">
        <w:rPr>
          <w:rFonts w:ascii="Times New Roman" w:eastAsia="Times New Roman" w:hAnsi="Times New Roman" w:cs="Times New Roman"/>
          <w:color w:val="000000"/>
          <w:sz w:val="27"/>
          <w:szCs w:val="27"/>
          <w:lang w:eastAsia="ru-RU"/>
        </w:rPr>
        <w:t>осуществление научной,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F9448E" w:rsidRPr="00F9448E" w:rsidRDefault="008915B3"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бесплатное пользование библиотеками и информационными ресурсами, а также доступ в порядке, установленном локальными нормативными актами дошкольного образовательного учреждения, к информационно-телекоммуникационным сетям и базам данных, учебным и методическим материалам, материально-техническим средствам обеспечения образовательной деятельности, необходимым для качественного осуществления педагогической или исследовательской деятельности в детском саду;</w:t>
      </w:r>
    </w:p>
    <w:p w:rsidR="00F9448E" w:rsidRPr="00F9448E" w:rsidRDefault="00C75BB6"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участие в обсуждении вопросов, относящихся к деятельности детского сада, в том числе через органы управления и общественные организации;</w:t>
      </w:r>
    </w:p>
    <w:p w:rsidR="00F9448E" w:rsidRPr="00F9448E" w:rsidRDefault="00C75BB6"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защиту профессиональной чести и достоинства, на справедливое и объективное расследование нарушения норм профессиональной этики;</w:t>
      </w:r>
    </w:p>
    <w:p w:rsidR="00F9448E" w:rsidRPr="00F9448E" w:rsidRDefault="00C75BB6"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право на сокращенную продолжительность рабочего времени;</w:t>
      </w:r>
    </w:p>
    <w:p w:rsidR="00F9448E" w:rsidRPr="00F9448E" w:rsidRDefault="00DA2EB9"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право на дополнительное профессиональное образование по профилю педагогической деятельности не реже чем один раз в три года;</w:t>
      </w:r>
    </w:p>
    <w:p w:rsidR="00F9448E" w:rsidRPr="00F9448E" w:rsidRDefault="00DA2EB9"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ежегодный основной удлиненный оплачиваемый отпуск;</w:t>
      </w:r>
    </w:p>
    <w:p w:rsidR="00F9448E" w:rsidRPr="00F9448E" w:rsidRDefault="00F9448E" w:rsidP="008915B3">
      <w:pPr>
        <w:spacing w:after="0" w:line="240" w:lineRule="auto"/>
        <w:ind w:firstLine="360"/>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длительный отпуск сроком до одного года не реже чем через каждые десять лет непрерывной педагогической работы;</w:t>
      </w:r>
    </w:p>
    <w:p w:rsidR="00F9448E" w:rsidRPr="00F9448E" w:rsidRDefault="00DA2EB9"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досрочное назначение страховой пенсии по старости в порядке, установленном законодательством Российской Федерации;</w:t>
      </w:r>
    </w:p>
    <w:p w:rsidR="00F9448E" w:rsidRPr="00F9448E" w:rsidRDefault="00DA2EB9"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F9448E" w:rsidRPr="00F9448E" w:rsidRDefault="00DA2EB9"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F9448E" w:rsidRPr="00F9448E" w:rsidRDefault="00F9448E" w:rsidP="008915B3">
      <w:pPr>
        <w:spacing w:after="0" w:line="240" w:lineRule="auto"/>
        <w:ind w:firstLine="360"/>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5.5. </w:t>
      </w:r>
      <w:ins w:id="18" w:author="Unknown">
        <w:r w:rsidRPr="00F9448E">
          <w:rPr>
            <w:rFonts w:ascii="Times New Roman" w:eastAsia="Times New Roman" w:hAnsi="Times New Roman" w:cs="Times New Roman"/>
            <w:color w:val="000000"/>
            <w:sz w:val="27"/>
            <w:szCs w:val="27"/>
            <w:lang w:eastAsia="ru-RU"/>
          </w:rPr>
          <w:t>Ответственность работников:</w:t>
        </w:r>
      </w:ins>
    </w:p>
    <w:p w:rsidR="00F9448E" w:rsidRPr="00F9448E" w:rsidRDefault="00DA2EB9"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нарушение трудовой дисциплины, влечет за собой применение мер дисциплинарного или общественного воздействия, а также применение иных мер, предусмотренных действующим законодательством;</w:t>
      </w:r>
    </w:p>
    <w:p w:rsidR="00F9448E" w:rsidRPr="00F9448E" w:rsidRDefault="00DA2EB9"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педагогические работники несут ответственность в установленном законодательством Российской Федерации порядке за несоблюдение прав и свобод воспитанников, родителей (законных представителей) воспитанников, за реализацию не в полном объеме образовательной программы в соответствии с учебным планом, за качество обучения и соответствие ФГОС ДО, за жизнь и здоровье воспитанников в дошкольном образовательном учреждении, на его территории, во время прогулок, экскурсий и т.п., разглашение персональных данных участников воспитательно-образовательного процесса, неоказание первой помощи пострадавшему при несчастном случае;</w:t>
      </w:r>
    </w:p>
    <w:p w:rsidR="00F9448E" w:rsidRPr="00F9448E" w:rsidRDefault="00DA2EB9"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их обязанностей также учитывается при прохождении ими аттестации;</w:t>
      </w:r>
    </w:p>
    <w:p w:rsidR="00F9448E" w:rsidRPr="00F9448E" w:rsidRDefault="00DA2EB9"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 </w:t>
      </w:r>
      <w:r w:rsidR="00F9448E" w:rsidRPr="00F9448E">
        <w:rPr>
          <w:rFonts w:ascii="Times New Roman" w:eastAsia="Times New Roman" w:hAnsi="Times New Roman" w:cs="Times New Roman"/>
          <w:color w:val="000000"/>
          <w:sz w:val="27"/>
          <w:szCs w:val="27"/>
          <w:lang w:eastAsia="ru-RU"/>
        </w:rPr>
        <w:t>работники несут материальную ответственность за причинение по вине работника ущерба имуществу ДОУ или третьих лиц, за имущество которых отвечает дошкольное образовательное учреждение.</w:t>
      </w:r>
    </w:p>
    <w:p w:rsidR="00F9448E" w:rsidRPr="00F9448E" w:rsidRDefault="00F9448E" w:rsidP="008915B3">
      <w:pPr>
        <w:spacing w:after="0" w:line="240" w:lineRule="auto"/>
        <w:ind w:firstLine="360"/>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5.6. </w:t>
      </w:r>
      <w:ins w:id="19" w:author="Unknown">
        <w:r w:rsidRPr="00F9448E">
          <w:rPr>
            <w:rFonts w:ascii="Times New Roman" w:eastAsia="Times New Roman" w:hAnsi="Times New Roman" w:cs="Times New Roman"/>
            <w:color w:val="000000"/>
            <w:sz w:val="27"/>
            <w:szCs w:val="27"/>
            <w:lang w:eastAsia="ru-RU"/>
          </w:rPr>
          <w:t>Педагогическим и другим работникам запрещается:</w:t>
        </w:r>
      </w:ins>
    </w:p>
    <w:p w:rsidR="00F9448E" w:rsidRPr="00F9448E" w:rsidRDefault="00DA2EB9"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изменять по своему усмотрению расписание занятий и график работы;</w:t>
      </w:r>
    </w:p>
    <w:p w:rsidR="00F9448E" w:rsidRPr="00F9448E" w:rsidRDefault="00DA2EB9"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нарушать установленный в ДОУ режим дня, отменять, удлинять или сокращать продолжительность непосредственно образовательной деятельности и других режимных моментов;</w:t>
      </w:r>
    </w:p>
    <w:p w:rsidR="00F9448E" w:rsidRPr="00F9448E" w:rsidRDefault="00DA2EB9"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оставлять детей без присмотра во время приема, мытья рук, приема пищи, проведения всех видов деятельности, выхода на прогулку и в период возвращения с нее, во время проведения мероприятий во 2-й половине дня и на физкультурных занятиях, в кабинетах дополнительного образования;</w:t>
      </w:r>
    </w:p>
    <w:p w:rsidR="00F9448E" w:rsidRPr="00F9448E" w:rsidRDefault="00DA2EB9"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отдавать детей посторонним лицам, несовершеннолетним родственникам, лицам в нетрезвом состоянии, отпускать детей одних по просьбе родителей.</w:t>
      </w:r>
    </w:p>
    <w:p w:rsidR="00F9448E" w:rsidRPr="00F9448E" w:rsidRDefault="00DA2EB9"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разглашать персональные данные участников воспитательно-образовательного процесса дошкольного образовательного учреждения;</w:t>
      </w:r>
    </w:p>
    <w:p w:rsidR="00F9448E" w:rsidRPr="00F9448E" w:rsidRDefault="00DA2EB9"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применять к воспитанникам меры физического и психического насилия;</w:t>
      </w:r>
    </w:p>
    <w:p w:rsidR="00F9448E" w:rsidRPr="00F9448E" w:rsidRDefault="00DA2EB9"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оказывать платные образовательные услуги воспитанникам в ДОУ, если это приводит к конфликту интересов педагогического работника;</w:t>
      </w:r>
    </w:p>
    <w:p w:rsidR="00F9448E" w:rsidRPr="00F9448E" w:rsidRDefault="00DA2EB9"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использовать образовательную деятельность для политической агитации, принуждения воспитанников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детям недостоверных сведений об исторических, о национальных, религиозных и культурных традициях народов, а также для побуждения воспитанников к действиям, противоречащим Конституции Российской Федерации.</w:t>
      </w:r>
    </w:p>
    <w:p w:rsidR="00F9448E" w:rsidRPr="00F9448E" w:rsidRDefault="00F9448E" w:rsidP="008915B3">
      <w:pPr>
        <w:spacing w:after="0" w:line="240" w:lineRule="auto"/>
        <w:ind w:firstLine="360"/>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5.7. </w:t>
      </w:r>
      <w:ins w:id="20" w:author="Unknown">
        <w:r w:rsidRPr="00F9448E">
          <w:rPr>
            <w:rFonts w:ascii="Times New Roman" w:eastAsia="Times New Roman" w:hAnsi="Times New Roman" w:cs="Times New Roman"/>
            <w:color w:val="000000"/>
            <w:sz w:val="27"/>
            <w:szCs w:val="27"/>
            <w:lang w:eastAsia="ru-RU"/>
          </w:rPr>
          <w:t>В помещениях и на территории ДОУ запрещается:</w:t>
        </w:r>
      </w:ins>
    </w:p>
    <w:p w:rsidR="00F9448E" w:rsidRPr="00F9448E" w:rsidRDefault="00EA14FF"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w:t>
      </w:r>
      <w:r w:rsidR="00F9448E" w:rsidRPr="00F9448E">
        <w:rPr>
          <w:rFonts w:ascii="Times New Roman" w:eastAsia="Times New Roman" w:hAnsi="Times New Roman" w:cs="Times New Roman"/>
          <w:color w:val="000000"/>
          <w:sz w:val="27"/>
          <w:szCs w:val="27"/>
          <w:lang w:eastAsia="ru-RU"/>
        </w:rPr>
        <w:t>отвлекать работников дошкольного образовательного учреждения от их непосредственной работы;</w:t>
      </w:r>
    </w:p>
    <w:p w:rsidR="00F9448E" w:rsidRPr="00F9448E" w:rsidRDefault="00EA14FF"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w:t>
      </w:r>
      <w:r w:rsidR="00F9448E" w:rsidRPr="00F9448E">
        <w:rPr>
          <w:rFonts w:ascii="Times New Roman" w:eastAsia="Times New Roman" w:hAnsi="Times New Roman" w:cs="Times New Roman"/>
          <w:color w:val="000000"/>
          <w:sz w:val="27"/>
          <w:szCs w:val="27"/>
          <w:lang w:eastAsia="ru-RU"/>
        </w:rPr>
        <w:t>присутствие посторонних лиц в группах и других местах детского сада, без разрешения заведующего или его заместителей;</w:t>
      </w:r>
    </w:p>
    <w:p w:rsidR="00F9448E" w:rsidRPr="00F9448E" w:rsidRDefault="00EA14FF"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w:t>
      </w:r>
      <w:r w:rsidR="00F9448E" w:rsidRPr="00F9448E">
        <w:rPr>
          <w:rFonts w:ascii="Times New Roman" w:eastAsia="Times New Roman" w:hAnsi="Times New Roman" w:cs="Times New Roman"/>
          <w:color w:val="000000"/>
          <w:sz w:val="27"/>
          <w:szCs w:val="27"/>
          <w:lang w:eastAsia="ru-RU"/>
        </w:rPr>
        <w:t>разбирать конфликтные ситуации в присутствии детей, родителей (законных представителей) воспитанников;</w:t>
      </w:r>
    </w:p>
    <w:p w:rsidR="00F9448E" w:rsidRPr="00F9448E" w:rsidRDefault="00EA14FF" w:rsidP="008915B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w:t>
      </w:r>
      <w:r w:rsidR="00F9448E" w:rsidRPr="00F9448E">
        <w:rPr>
          <w:rFonts w:ascii="Times New Roman" w:eastAsia="Times New Roman" w:hAnsi="Times New Roman" w:cs="Times New Roman"/>
          <w:color w:val="000000"/>
          <w:sz w:val="27"/>
          <w:szCs w:val="27"/>
          <w:lang w:eastAsia="ru-RU"/>
        </w:rPr>
        <w:t>говорить о недостатках и неудачах воспитанника при других родителях (законных представителях) и детях;</w:t>
      </w:r>
    </w:p>
    <w:p w:rsidR="00F9448E" w:rsidRPr="00F9448E" w:rsidRDefault="00EA14FF" w:rsidP="00011101">
      <w:pPr>
        <w:spacing w:after="0" w:line="240" w:lineRule="auto"/>
        <w:ind w:left="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громко разговаривать и шуметь в коридорах, особенно во время проведения непосредственно образовательной деятельности и дневного сна детей;</w:t>
      </w:r>
    </w:p>
    <w:p w:rsidR="00F9448E" w:rsidRPr="00F9448E" w:rsidRDefault="00EA14FF" w:rsidP="00011101">
      <w:pPr>
        <w:spacing w:after="0" w:line="240" w:lineRule="auto"/>
        <w:ind w:left="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находиться в верхней одежде и в головных уборах в помещениях детского сада;</w:t>
      </w:r>
    </w:p>
    <w:p w:rsidR="00F9448E" w:rsidRPr="00F9448E" w:rsidRDefault="00EA14FF" w:rsidP="00011101">
      <w:pPr>
        <w:spacing w:after="0" w:line="240" w:lineRule="auto"/>
        <w:ind w:left="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пользоваться громкой связью мобильных телефонов;</w:t>
      </w:r>
    </w:p>
    <w:p w:rsidR="00F9448E" w:rsidRPr="00F9448E" w:rsidRDefault="00EA14FF" w:rsidP="00011101">
      <w:pPr>
        <w:spacing w:after="0" w:line="240" w:lineRule="auto"/>
        <w:ind w:left="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курить в помещениях и на территории дошкольного образовательного учреждения;</w:t>
      </w:r>
    </w:p>
    <w:p w:rsidR="00F9448E" w:rsidRPr="00F9448E" w:rsidRDefault="00EA14FF" w:rsidP="00DA2EB9">
      <w:pPr>
        <w:spacing w:after="0" w:line="240" w:lineRule="auto"/>
        <w:ind w:left="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распивать спиртные напитки, приобретать, хранить, изготавливать (перерабатывать) употреблять и передавать другим лицам наркотические средства и психотропные вещества.</w:t>
      </w:r>
    </w:p>
    <w:p w:rsidR="00F9448E" w:rsidRPr="00F9448E" w:rsidRDefault="00EA14FF" w:rsidP="00011101">
      <w:pPr>
        <w:spacing w:after="0" w:line="240" w:lineRule="auto"/>
        <w:jc w:val="both"/>
        <w:outlineLvl w:val="2"/>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lastRenderedPageBreak/>
        <w:t xml:space="preserve">      </w:t>
      </w:r>
      <w:r w:rsidR="00F9448E" w:rsidRPr="00F9448E">
        <w:rPr>
          <w:rFonts w:ascii="Times New Roman" w:eastAsia="Times New Roman" w:hAnsi="Times New Roman" w:cs="Times New Roman"/>
          <w:b/>
          <w:bCs/>
          <w:color w:val="000000"/>
          <w:sz w:val="27"/>
          <w:szCs w:val="27"/>
          <w:lang w:eastAsia="ru-RU"/>
        </w:rPr>
        <w:t>6. Режим работы и время отдыха</w:t>
      </w:r>
    </w:p>
    <w:p w:rsidR="00F9448E" w:rsidRPr="00F9448E" w:rsidRDefault="00EA14FF" w:rsidP="00011101">
      <w:pPr>
        <w:spacing w:after="0" w:line="240"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6.1. Дошкольное образовательное учреждение работает в режиме 5-ти дневной рабочей недели (выходные - суббота, воскресенье).</w:t>
      </w:r>
      <w:r w:rsidR="00F9448E" w:rsidRPr="00F9448E">
        <w:rPr>
          <w:rFonts w:ascii="Times New Roman" w:eastAsia="Times New Roman" w:hAnsi="Times New Roman" w:cs="Times New Roman"/>
          <w:color w:val="000000"/>
          <w:sz w:val="27"/>
          <w:szCs w:val="27"/>
          <w:lang w:eastAsia="ru-RU"/>
        </w:rPr>
        <w:br/>
      </w: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6.2. </w:t>
      </w:r>
      <w:ins w:id="21" w:author="Unknown">
        <w:r w:rsidR="00F9448E" w:rsidRPr="00F9448E">
          <w:rPr>
            <w:rFonts w:ascii="Times New Roman" w:eastAsia="Times New Roman" w:hAnsi="Times New Roman" w:cs="Times New Roman"/>
            <w:color w:val="000000"/>
            <w:sz w:val="27"/>
            <w:szCs w:val="27"/>
            <w:lang w:eastAsia="ru-RU"/>
          </w:rPr>
          <w:t>Продолжительность рабочего дня:</w:t>
        </w:r>
      </w:ins>
    </w:p>
    <w:p w:rsidR="00F9448E" w:rsidRPr="00F9448E" w:rsidRDefault="00EA14FF" w:rsidP="00EA14FF">
      <w:pPr>
        <w:spacing w:after="0" w:line="240" w:lineRule="auto"/>
        <w:ind w:left="360" w:firstLine="6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для старших воспитателей и воспитателей, определяется из расчета 36 часов в неделю;</w:t>
      </w:r>
    </w:p>
    <w:p w:rsidR="00F9448E" w:rsidRPr="00F9448E" w:rsidRDefault="00EA14FF" w:rsidP="00EA14FF">
      <w:pPr>
        <w:spacing w:after="0" w:line="240" w:lineRule="auto"/>
        <w:ind w:left="360" w:firstLine="6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для инструктора по физической культуре - 30 часов в неделю;</w:t>
      </w:r>
    </w:p>
    <w:p w:rsidR="00F9448E" w:rsidRPr="00F9448E" w:rsidRDefault="00EA14FF" w:rsidP="00EA14FF">
      <w:pPr>
        <w:spacing w:after="0" w:line="240" w:lineRule="auto"/>
        <w:ind w:left="360" w:firstLine="6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для педагога-психолога - 36 часов в неделю;</w:t>
      </w:r>
    </w:p>
    <w:p w:rsidR="00F9448E" w:rsidRPr="00F9448E" w:rsidRDefault="00EA14FF" w:rsidP="00EA14FF">
      <w:pPr>
        <w:spacing w:after="0" w:line="240" w:lineRule="auto"/>
        <w:ind w:left="360" w:firstLine="6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для учителя-логопеда, учителя-дефектолога - 20 часов в неделю;</w:t>
      </w:r>
    </w:p>
    <w:p w:rsidR="00F9448E" w:rsidRPr="00F9448E" w:rsidRDefault="00EA14FF" w:rsidP="00EA14FF">
      <w:pPr>
        <w:spacing w:after="0" w:line="240" w:lineRule="auto"/>
        <w:ind w:left="360" w:firstLine="6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для музыкальный руководитель - 24 часа в неделю;</w:t>
      </w:r>
    </w:p>
    <w:p w:rsidR="00F9448E" w:rsidRPr="00F9448E" w:rsidRDefault="00EA14FF" w:rsidP="00EA14FF">
      <w:pPr>
        <w:spacing w:after="0" w:line="240" w:lineRule="auto"/>
        <w:ind w:left="360" w:firstLine="66"/>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для педагога дополнительного образования – 18 часов в неделю.</w:t>
      </w:r>
    </w:p>
    <w:p w:rsidR="00F9448E" w:rsidRPr="00F9448E" w:rsidRDefault="00EA14FF" w:rsidP="004539AD">
      <w:pPr>
        <w:spacing w:after="0" w:line="240" w:lineRule="auto"/>
        <w:ind w:firstLine="567"/>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6.3. Продолжительность рабочего дня руководящего, административно - хозяйственного, обслуживающего и учебно¬-вспомогательного персонала определяется из расчета 40 - часов рабочей недели.</w:t>
      </w:r>
      <w:r w:rsidR="00F9448E" w:rsidRPr="00F9448E">
        <w:rPr>
          <w:rFonts w:ascii="Times New Roman" w:eastAsia="Times New Roman" w:hAnsi="Times New Roman" w:cs="Times New Roman"/>
          <w:color w:val="000000"/>
          <w:sz w:val="27"/>
          <w:szCs w:val="27"/>
          <w:lang w:eastAsia="ru-RU"/>
        </w:rPr>
        <w:br/>
      </w: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6.</w:t>
      </w:r>
      <w:r w:rsidR="0015028E">
        <w:rPr>
          <w:rFonts w:ascii="Times New Roman" w:eastAsia="Times New Roman" w:hAnsi="Times New Roman" w:cs="Times New Roman"/>
          <w:color w:val="000000"/>
          <w:sz w:val="27"/>
          <w:szCs w:val="27"/>
          <w:lang w:eastAsia="ru-RU"/>
        </w:rPr>
        <w:t>4</w:t>
      </w:r>
      <w:r w:rsidR="00F9448E" w:rsidRPr="00F9448E">
        <w:rPr>
          <w:rFonts w:ascii="Times New Roman" w:eastAsia="Times New Roman" w:hAnsi="Times New Roman" w:cs="Times New Roman"/>
          <w:color w:val="000000"/>
          <w:sz w:val="27"/>
          <w:szCs w:val="27"/>
          <w:lang w:eastAsia="ru-RU"/>
        </w:rPr>
        <w:t>. Режим рабочего времени для работников кухни устанавливается: с _</w:t>
      </w:r>
      <w:r w:rsidR="00960BE6">
        <w:rPr>
          <w:rFonts w:ascii="Times New Roman" w:eastAsia="Times New Roman" w:hAnsi="Times New Roman" w:cs="Times New Roman"/>
          <w:color w:val="000000"/>
          <w:sz w:val="27"/>
          <w:szCs w:val="27"/>
          <w:lang w:eastAsia="ru-RU"/>
        </w:rPr>
        <w:t>07:00_</w:t>
      </w:r>
      <w:r w:rsidR="00F9448E" w:rsidRPr="00F9448E">
        <w:rPr>
          <w:rFonts w:ascii="Times New Roman" w:eastAsia="Times New Roman" w:hAnsi="Times New Roman" w:cs="Times New Roman"/>
          <w:color w:val="000000"/>
          <w:sz w:val="27"/>
          <w:szCs w:val="27"/>
          <w:lang w:eastAsia="ru-RU"/>
        </w:rPr>
        <w:t>до ________.</w:t>
      </w:r>
      <w:r w:rsidR="00F9448E" w:rsidRPr="00F9448E">
        <w:rPr>
          <w:rFonts w:ascii="Times New Roman" w:eastAsia="Times New Roman" w:hAnsi="Times New Roman" w:cs="Times New Roman"/>
          <w:color w:val="000000"/>
          <w:sz w:val="27"/>
          <w:szCs w:val="27"/>
          <w:lang w:eastAsia="ru-RU"/>
        </w:rPr>
        <w:br/>
      </w:r>
      <w:r w:rsidR="0015028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6.</w:t>
      </w:r>
      <w:r w:rsidR="0015028E">
        <w:rPr>
          <w:rFonts w:ascii="Times New Roman" w:eastAsia="Times New Roman" w:hAnsi="Times New Roman" w:cs="Times New Roman"/>
          <w:color w:val="000000"/>
          <w:sz w:val="27"/>
          <w:szCs w:val="27"/>
          <w:lang w:eastAsia="ru-RU"/>
        </w:rPr>
        <w:t>5</w:t>
      </w:r>
      <w:r w:rsidR="00F9448E" w:rsidRPr="00F9448E">
        <w:rPr>
          <w:rFonts w:ascii="Times New Roman" w:eastAsia="Times New Roman" w:hAnsi="Times New Roman" w:cs="Times New Roman"/>
          <w:color w:val="000000"/>
          <w:sz w:val="27"/>
          <w:szCs w:val="27"/>
          <w:lang w:eastAsia="ru-RU"/>
        </w:rPr>
        <w:t>. Для сторожей дошкольного образовательного учреждения устанавливается режим рабочего времени согласно графику сменности.</w:t>
      </w:r>
      <w:r w:rsidR="00F9448E" w:rsidRPr="00F9448E">
        <w:rPr>
          <w:rFonts w:ascii="Times New Roman" w:eastAsia="Times New Roman" w:hAnsi="Times New Roman" w:cs="Times New Roman"/>
          <w:color w:val="000000"/>
          <w:sz w:val="27"/>
          <w:szCs w:val="27"/>
          <w:lang w:eastAsia="ru-RU"/>
        </w:rPr>
        <w:br/>
      </w:r>
      <w:r w:rsidR="00531F6E">
        <w:rPr>
          <w:rFonts w:ascii="Times New Roman" w:eastAsia="Times New Roman" w:hAnsi="Times New Roman" w:cs="Times New Roman"/>
          <w:color w:val="000000"/>
          <w:sz w:val="27"/>
          <w:szCs w:val="27"/>
          <w:lang w:eastAsia="ru-RU"/>
        </w:rPr>
        <w:t xml:space="preserve">    </w:t>
      </w:r>
      <w:r w:rsidR="00781BCA">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6.</w:t>
      </w:r>
      <w:r w:rsidR="0015028E">
        <w:rPr>
          <w:rFonts w:ascii="Times New Roman" w:eastAsia="Times New Roman" w:hAnsi="Times New Roman" w:cs="Times New Roman"/>
          <w:color w:val="000000"/>
          <w:sz w:val="27"/>
          <w:szCs w:val="27"/>
          <w:lang w:eastAsia="ru-RU"/>
        </w:rPr>
        <w:t>6</w:t>
      </w:r>
      <w:r w:rsidR="00F9448E" w:rsidRPr="00F9448E">
        <w:rPr>
          <w:rFonts w:ascii="Times New Roman" w:eastAsia="Times New Roman" w:hAnsi="Times New Roman" w:cs="Times New Roman"/>
          <w:color w:val="000000"/>
          <w:sz w:val="27"/>
          <w:szCs w:val="27"/>
          <w:lang w:eastAsia="ru-RU"/>
        </w:rPr>
        <w:t>. Продолжительность рабочего дня, режим рабочего времени и время отдыха, выходные дни для работников определяются графиками работы, составляемыми с соблюдением установленной продолжительности рабочего времени за неделю и утверждаются приказом заведующего ДОУ по согласованию с выборным профсоюзным органом. Графики работы доводятся до сведения работников под личную роспись и вывешиваются на видном месте.</w:t>
      </w:r>
      <w:r w:rsidR="00F9448E" w:rsidRPr="00F9448E">
        <w:rPr>
          <w:rFonts w:ascii="Times New Roman" w:eastAsia="Times New Roman" w:hAnsi="Times New Roman" w:cs="Times New Roman"/>
          <w:color w:val="000000"/>
          <w:sz w:val="27"/>
          <w:szCs w:val="27"/>
          <w:lang w:eastAsia="ru-RU"/>
        </w:rPr>
        <w:br/>
      </w:r>
      <w:r w:rsidR="00531F6E">
        <w:rPr>
          <w:rFonts w:ascii="Times New Roman" w:eastAsia="Times New Roman" w:hAnsi="Times New Roman" w:cs="Times New Roman"/>
          <w:color w:val="000000"/>
          <w:sz w:val="27"/>
          <w:szCs w:val="27"/>
          <w:lang w:eastAsia="ru-RU"/>
        </w:rPr>
        <w:t xml:space="preserve">    </w:t>
      </w:r>
      <w:r w:rsidR="00B51A31">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6.</w:t>
      </w:r>
      <w:r w:rsidR="0015028E">
        <w:rPr>
          <w:rFonts w:ascii="Times New Roman" w:eastAsia="Times New Roman" w:hAnsi="Times New Roman" w:cs="Times New Roman"/>
          <w:color w:val="000000"/>
          <w:sz w:val="27"/>
          <w:szCs w:val="27"/>
          <w:lang w:eastAsia="ru-RU"/>
        </w:rPr>
        <w:t>7</w:t>
      </w:r>
      <w:r w:rsidR="00F9448E" w:rsidRPr="00F9448E">
        <w:rPr>
          <w:rFonts w:ascii="Times New Roman" w:eastAsia="Times New Roman" w:hAnsi="Times New Roman" w:cs="Times New Roman"/>
          <w:color w:val="000000"/>
          <w:sz w:val="27"/>
          <w:szCs w:val="27"/>
          <w:lang w:eastAsia="ru-RU"/>
        </w:rPr>
        <w:t>. Рабочее время педагогического работника определяется расписанием образовательной деятельности, которое составляется и утверждается администрацией ДОУ с учетом обеспечения педагогической целесообразности, соблюдения санитарно-гигиенических норм и максимальной экономии времени педагога.</w:t>
      </w:r>
      <w:r w:rsidR="00F9448E" w:rsidRPr="00F9448E">
        <w:rPr>
          <w:rFonts w:ascii="Times New Roman" w:eastAsia="Times New Roman" w:hAnsi="Times New Roman" w:cs="Times New Roman"/>
          <w:color w:val="000000"/>
          <w:sz w:val="27"/>
          <w:szCs w:val="27"/>
          <w:lang w:eastAsia="ru-RU"/>
        </w:rPr>
        <w:br/>
      </w:r>
      <w:r w:rsidR="00531F6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6.9. Установленный в начале учебного года объем учебной нагрузки не может быть уменьшен в течение учебного года по инициативе администрации ДОУ, за исключением случаев уменьшения количества групп.</w:t>
      </w:r>
      <w:r w:rsidR="00F9448E" w:rsidRPr="00F9448E">
        <w:rPr>
          <w:rFonts w:ascii="Times New Roman" w:eastAsia="Times New Roman" w:hAnsi="Times New Roman" w:cs="Times New Roman"/>
          <w:color w:val="000000"/>
          <w:sz w:val="27"/>
          <w:szCs w:val="27"/>
          <w:lang w:eastAsia="ru-RU"/>
        </w:rPr>
        <w:br/>
      </w:r>
      <w:r w:rsidR="00531F6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6.10. Администрация дошкольного образовательного учреждения строго ведет учет соблюдения рабочего времени всеми сотрудниками детского сада.</w:t>
      </w:r>
      <w:r w:rsidR="00F9448E" w:rsidRPr="00F9448E">
        <w:rPr>
          <w:rFonts w:ascii="Times New Roman" w:eastAsia="Times New Roman" w:hAnsi="Times New Roman" w:cs="Times New Roman"/>
          <w:color w:val="000000"/>
          <w:sz w:val="27"/>
          <w:szCs w:val="27"/>
          <w:lang w:eastAsia="ru-RU"/>
        </w:rPr>
        <w:br/>
      </w:r>
      <w:r w:rsidR="00531F6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6.11. В случае неявки на работу по болезни работник обязан известить администрацию как можно раньше, а также предоставить листок временной нетрудоспособности в первый день выхода на работу.</w:t>
      </w:r>
      <w:r w:rsidR="00F9448E" w:rsidRPr="00F9448E">
        <w:rPr>
          <w:rFonts w:ascii="Times New Roman" w:eastAsia="Times New Roman" w:hAnsi="Times New Roman" w:cs="Times New Roman"/>
          <w:color w:val="000000"/>
          <w:sz w:val="27"/>
          <w:szCs w:val="27"/>
          <w:lang w:eastAsia="ru-RU"/>
        </w:rPr>
        <w:br/>
      </w:r>
      <w:r w:rsidR="00531F6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6.12. Общее собрание трудового коллектива, заседание Педагогического совета, совещания при заведующем не должны продолжаться более двух часов.</w:t>
      </w:r>
      <w:r w:rsidR="00F9448E" w:rsidRPr="00F9448E">
        <w:rPr>
          <w:rFonts w:ascii="Times New Roman" w:eastAsia="Times New Roman" w:hAnsi="Times New Roman" w:cs="Times New Roman"/>
          <w:color w:val="000000"/>
          <w:sz w:val="27"/>
          <w:szCs w:val="27"/>
          <w:lang w:eastAsia="ru-RU"/>
        </w:rPr>
        <w:br/>
      </w:r>
      <w:r w:rsidR="00531F6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6.13. Привлечение к работе работников в установленные графиком выходные и праздничные дни не допускается и может лишь иметь место в случаях, предусмотренных законодательством.</w:t>
      </w:r>
      <w:r w:rsidR="00F9448E" w:rsidRPr="00F9448E">
        <w:rPr>
          <w:rFonts w:ascii="Times New Roman" w:eastAsia="Times New Roman" w:hAnsi="Times New Roman" w:cs="Times New Roman"/>
          <w:color w:val="000000"/>
          <w:sz w:val="27"/>
          <w:szCs w:val="27"/>
          <w:lang w:eastAsia="ru-RU"/>
        </w:rPr>
        <w:br/>
      </w:r>
      <w:r w:rsidR="00531F6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 xml:space="preserve">6.14. Администрация привлекает работников к дежурству по ДОУ в рабочее время. Дежурство должно начинаться не ранее чем за 20 минут до начала занятий и продолжаться не более 20 минут после окончаний занятий данного педагогического работника. График дежурств составляется на месяц и утверждается заведующим дошкольным образовательным учреждением по согласованию с профсоюзным </w:t>
      </w:r>
      <w:r w:rsidR="00F9448E" w:rsidRPr="00F9448E">
        <w:rPr>
          <w:rFonts w:ascii="Times New Roman" w:eastAsia="Times New Roman" w:hAnsi="Times New Roman" w:cs="Times New Roman"/>
          <w:color w:val="000000"/>
          <w:sz w:val="27"/>
          <w:szCs w:val="27"/>
          <w:lang w:eastAsia="ru-RU"/>
        </w:rPr>
        <w:lastRenderedPageBreak/>
        <w:t>комитетом.</w:t>
      </w:r>
      <w:r w:rsidR="00F9448E" w:rsidRPr="00F9448E">
        <w:rPr>
          <w:rFonts w:ascii="Times New Roman" w:eastAsia="Times New Roman" w:hAnsi="Times New Roman" w:cs="Times New Roman"/>
          <w:color w:val="000000"/>
          <w:sz w:val="27"/>
          <w:szCs w:val="27"/>
          <w:lang w:eastAsia="ru-RU"/>
        </w:rPr>
        <w:br/>
      </w:r>
      <w:r w:rsidR="00531F6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6.15. Общие собрания трудового коллектива проводятся по мере необходимости, но не реже одного раза в год. Заседания педагогического совета проводятся не реже 3-4 раз в год. Все заседания проводятся в нерабочее время и не должны продолжаться более двух часов, родительские собрания - более полутора часов.</w:t>
      </w:r>
      <w:r w:rsidR="00F9448E" w:rsidRPr="00F9448E">
        <w:rPr>
          <w:rFonts w:ascii="Times New Roman" w:eastAsia="Times New Roman" w:hAnsi="Times New Roman" w:cs="Times New Roman"/>
          <w:color w:val="000000"/>
          <w:sz w:val="27"/>
          <w:szCs w:val="27"/>
          <w:lang w:eastAsia="ru-RU"/>
        </w:rPr>
        <w:br/>
      </w:r>
      <w:r w:rsidR="00531F6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 xml:space="preserve">6.16. Работникам ДОУ предоставляется ежегодный оплачиваемый отпуск сроком не менее 28 календарных дней. Педагогическим работникам предоставляется удлиненный отпуск продолжительностью 42 календарных дня. </w:t>
      </w:r>
      <w:r w:rsidR="00531F6E">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 xml:space="preserve">Отпуск предоставляется в соответствии с графиком, утверждаемым заведующим ДОУ с учетом мнения выборного профсоюзного органа не позднее, чем за две недели до наступления календарного года. О времени начала отпуска работник должен быть извещен не позднее, чем за две недели до его начала. Предоставление отпуска заведующему оформляется приказом </w:t>
      </w:r>
      <w:r w:rsidR="007E79BC">
        <w:rPr>
          <w:rFonts w:ascii="Times New Roman" w:eastAsia="Times New Roman" w:hAnsi="Times New Roman" w:cs="Times New Roman"/>
          <w:color w:val="000000"/>
          <w:sz w:val="27"/>
          <w:szCs w:val="27"/>
          <w:lang w:eastAsia="ru-RU"/>
        </w:rPr>
        <w:t>Комитета Правительства Чеченской Республики по дошкольному образованию</w:t>
      </w:r>
      <w:r w:rsidR="00F9448E" w:rsidRPr="00F9448E">
        <w:rPr>
          <w:rFonts w:ascii="Times New Roman" w:eastAsia="Times New Roman" w:hAnsi="Times New Roman" w:cs="Times New Roman"/>
          <w:color w:val="000000"/>
          <w:sz w:val="27"/>
          <w:szCs w:val="27"/>
          <w:lang w:eastAsia="ru-RU"/>
        </w:rPr>
        <w:t>, другим работникам - приказом по дошкольному образовательному учреждению.</w:t>
      </w:r>
      <w:r w:rsidR="00F9448E" w:rsidRPr="00F9448E">
        <w:rPr>
          <w:rFonts w:ascii="Times New Roman" w:eastAsia="Times New Roman" w:hAnsi="Times New Roman" w:cs="Times New Roman"/>
          <w:color w:val="000000"/>
          <w:sz w:val="27"/>
          <w:szCs w:val="27"/>
          <w:lang w:eastAsia="ru-RU"/>
        </w:rPr>
        <w:br/>
      </w:r>
      <w:r w:rsidR="007E79BC">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6.17. Право на использование отпуска за первый год работы возникает у работника по истечении шести месяцев его непрерывной работы в ДОУ. По соглашению сторон оплачиваемый отпуск работнику может быть предоставлен и до истечения шести месяцев (ч.2 ст.122 ТК РФ).</w:t>
      </w:r>
      <w:r w:rsidR="00F9448E" w:rsidRPr="00F9448E">
        <w:rPr>
          <w:rFonts w:ascii="Times New Roman" w:eastAsia="Times New Roman" w:hAnsi="Times New Roman" w:cs="Times New Roman"/>
          <w:color w:val="000000"/>
          <w:sz w:val="27"/>
          <w:szCs w:val="27"/>
          <w:lang w:eastAsia="ru-RU"/>
        </w:rPr>
        <w:br/>
      </w:r>
      <w:r w:rsidR="004310E9">
        <w:rPr>
          <w:rFonts w:ascii="Times New Roman" w:eastAsia="Times New Roman" w:hAnsi="Times New Roman" w:cs="Times New Roman"/>
          <w:color w:val="000000"/>
          <w:sz w:val="27"/>
          <w:szCs w:val="27"/>
          <w:lang w:eastAsia="ru-RU"/>
        </w:rPr>
        <w:t xml:space="preserve">      </w:t>
      </w:r>
      <w:ins w:id="22" w:author="Unknown">
        <w:r w:rsidR="00F9448E" w:rsidRPr="00F9448E">
          <w:rPr>
            <w:rFonts w:ascii="Times New Roman" w:eastAsia="Times New Roman" w:hAnsi="Times New Roman" w:cs="Times New Roman"/>
            <w:color w:val="000000"/>
            <w:sz w:val="27"/>
            <w:szCs w:val="27"/>
            <w:lang w:eastAsia="ru-RU"/>
          </w:rPr>
          <w:t>До истечения шести месяцев непрерывной работы оплачиваемый отпуск по заявлению работника должен быть предоставлен:</w:t>
        </w:r>
      </w:ins>
    </w:p>
    <w:p w:rsidR="00F9448E" w:rsidRPr="00F9448E" w:rsidRDefault="004310E9" w:rsidP="004539AD">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женщинам - перед отпуском по беременности и родам или непосредственно после него;</w:t>
      </w:r>
    </w:p>
    <w:p w:rsidR="00F9448E" w:rsidRPr="00F9448E" w:rsidRDefault="004310E9" w:rsidP="004539AD">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работникам в возрасте до восемнадцати лет;</w:t>
      </w:r>
    </w:p>
    <w:p w:rsidR="00F9448E" w:rsidRPr="00F9448E" w:rsidRDefault="004310E9" w:rsidP="004539AD">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работникам, усыновившим ребенка (детей) в возрасте до трех месяцев;</w:t>
      </w:r>
    </w:p>
    <w:p w:rsidR="00F9448E" w:rsidRPr="00F9448E" w:rsidRDefault="00686C6F" w:rsidP="004539AD">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 других случаях, предусмотренных федеральными законами.</w:t>
      </w:r>
    </w:p>
    <w:p w:rsidR="00F9448E" w:rsidRPr="00F9448E" w:rsidRDefault="00686C6F" w:rsidP="004539AD">
      <w:pPr>
        <w:spacing w:after="0" w:line="240" w:lineRule="auto"/>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в дошкольном образовательном учреждении.</w:t>
      </w:r>
      <w:r w:rsidR="00F9448E" w:rsidRPr="00F9448E">
        <w:rPr>
          <w:rFonts w:ascii="Times New Roman" w:eastAsia="Times New Roman" w:hAnsi="Times New Roman" w:cs="Times New Roman"/>
          <w:color w:val="000000"/>
          <w:sz w:val="27"/>
          <w:szCs w:val="27"/>
          <w:lang w:eastAsia="ru-RU"/>
        </w:rPr>
        <w:br/>
      </w: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6.18.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 (ч.1 ст.125 ТК РФ).</w:t>
      </w:r>
      <w:r w:rsidR="00F9448E" w:rsidRPr="00F9448E">
        <w:rPr>
          <w:rFonts w:ascii="Times New Roman" w:eastAsia="Times New Roman" w:hAnsi="Times New Roman" w:cs="Times New Roman"/>
          <w:color w:val="000000"/>
          <w:sz w:val="27"/>
          <w:szCs w:val="27"/>
          <w:lang w:eastAsia="ru-RU"/>
        </w:rPr>
        <w:br/>
      </w: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6.19. </w:t>
      </w:r>
      <w:ins w:id="23" w:author="Unknown">
        <w:r w:rsidR="00F9448E" w:rsidRPr="00F9448E">
          <w:rPr>
            <w:rFonts w:ascii="Times New Roman" w:eastAsia="Times New Roman" w:hAnsi="Times New Roman" w:cs="Times New Roman"/>
            <w:color w:val="000000"/>
            <w:sz w:val="27"/>
            <w:szCs w:val="27"/>
            <w:lang w:eastAsia="ru-RU"/>
          </w:rPr>
          <w:t>Ежегодный оплачиваемый отпуск продлевается или переносится на другой срок, определяемый заведующим с учетом желания работника в случаях (ч.1 ст.124 ТК РФ):</w:t>
        </w:r>
      </w:ins>
    </w:p>
    <w:p w:rsidR="00F9448E" w:rsidRPr="00F9448E" w:rsidRDefault="00686C6F" w:rsidP="004539AD">
      <w:pPr>
        <w:spacing w:after="0" w:line="240" w:lineRule="auto"/>
        <w:ind w:left="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временной нетрудоспособности работника;</w:t>
      </w:r>
    </w:p>
    <w:p w:rsidR="00F9448E" w:rsidRPr="00F9448E" w:rsidRDefault="00686C6F" w:rsidP="004539AD">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F9448E" w:rsidRPr="00F9448E" w:rsidRDefault="00F9448E" w:rsidP="004539AD">
      <w:pPr>
        <w:spacing w:after="0" w:line="240" w:lineRule="auto"/>
        <w:ind w:firstLine="360"/>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в других случаях, предусмотренных трудовым законодательством, локальными нормативными актами дошкольного образовательного учреждения.</w:t>
      </w:r>
    </w:p>
    <w:p w:rsidR="00F9448E" w:rsidRPr="00F9448E" w:rsidRDefault="004539AD" w:rsidP="00B51A31">
      <w:pPr>
        <w:spacing w:after="0" w:line="240" w:lineRule="auto"/>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6.20. По семейным обстоятельствам и другим уважительным причинам работнику ДОУ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(ч.1 ст. 128 ТК РФ).</w:t>
      </w:r>
      <w:r w:rsidR="00F9448E" w:rsidRPr="00F9448E">
        <w:rPr>
          <w:rFonts w:ascii="Times New Roman" w:eastAsia="Times New Roman" w:hAnsi="Times New Roman" w:cs="Times New Roman"/>
          <w:color w:val="000000"/>
          <w:sz w:val="27"/>
          <w:szCs w:val="27"/>
          <w:lang w:eastAsia="ru-RU"/>
        </w:rPr>
        <w:br/>
      </w: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 xml:space="preserve">6.21. При совмещении профессий (должностей), исполнении обязанностей </w:t>
      </w:r>
      <w:r w:rsidR="00F9448E" w:rsidRPr="00F9448E">
        <w:rPr>
          <w:rFonts w:ascii="Times New Roman" w:eastAsia="Times New Roman" w:hAnsi="Times New Roman" w:cs="Times New Roman"/>
          <w:color w:val="000000"/>
          <w:sz w:val="27"/>
          <w:szCs w:val="27"/>
          <w:lang w:eastAsia="ru-RU"/>
        </w:rPr>
        <w:lastRenderedPageBreak/>
        <w:t>временно отсутствующего работника, а также при работе на условиях внутреннего совместительства работнику производится оплата в соответствии с действующим трудовым законодательством за фактически отработанное время.</w:t>
      </w:r>
      <w:r w:rsidR="00F9448E" w:rsidRPr="00F9448E">
        <w:rPr>
          <w:rFonts w:ascii="Times New Roman" w:eastAsia="Times New Roman" w:hAnsi="Times New Roman" w:cs="Times New Roman"/>
          <w:color w:val="000000"/>
          <w:sz w:val="27"/>
          <w:szCs w:val="27"/>
          <w:lang w:eastAsia="ru-RU"/>
        </w:rPr>
        <w:br/>
      </w: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6.22. Периоды отмены образовательного процесса для воспитанников по санитарно-эпидемиологическим, климатическим и другим основаниям являются рабочим временем педагогических и других работников ДОУ. В эти периоды педагогические работники привлекаются к методической, организационной и хозяйственной работе в порядке, устанавливаемом локальным нормативным актом дошкольного образовательного учреждения, принимаемым с учетом мнения выборного органа первичной профсоюзной организации.</w:t>
      </w:r>
    </w:p>
    <w:p w:rsidR="00F9448E" w:rsidRPr="00F9448E" w:rsidRDefault="004539AD" w:rsidP="00B51A31">
      <w:pPr>
        <w:spacing w:before="100" w:beforeAutospacing="1" w:after="0" w:line="240" w:lineRule="auto"/>
        <w:outlineLvl w:val="2"/>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t xml:space="preserve">        </w:t>
      </w:r>
      <w:r w:rsidR="00F9448E" w:rsidRPr="00F9448E">
        <w:rPr>
          <w:rFonts w:ascii="Times New Roman" w:eastAsia="Times New Roman" w:hAnsi="Times New Roman" w:cs="Times New Roman"/>
          <w:b/>
          <w:bCs/>
          <w:color w:val="000000"/>
          <w:sz w:val="27"/>
          <w:szCs w:val="27"/>
          <w:lang w:eastAsia="ru-RU"/>
        </w:rPr>
        <w:t>7. Оплата труда</w:t>
      </w:r>
    </w:p>
    <w:p w:rsidR="00F9448E" w:rsidRPr="00F9448E" w:rsidRDefault="00F9448E" w:rsidP="00B51A31">
      <w:pPr>
        <w:spacing w:after="0" w:line="240" w:lineRule="auto"/>
        <w:ind w:firstLine="567"/>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7.1. Оплата труда работников ДОУ осуществляется в соответствии с «Положением об оплате труда», разработанным и утвержденным в дошкольном образовательном учреждении, в соответствии со штатным расписанием и сметой расходов.</w:t>
      </w:r>
      <w:r w:rsidRPr="00F9448E">
        <w:rPr>
          <w:rFonts w:ascii="Times New Roman" w:eastAsia="Times New Roman" w:hAnsi="Times New Roman" w:cs="Times New Roman"/>
          <w:color w:val="000000"/>
          <w:sz w:val="27"/>
          <w:szCs w:val="27"/>
          <w:lang w:eastAsia="ru-RU"/>
        </w:rPr>
        <w:br/>
      </w:r>
      <w:r w:rsidR="009A0F5A">
        <w:rPr>
          <w:rFonts w:ascii="Times New Roman" w:eastAsia="Times New Roman" w:hAnsi="Times New Roman" w:cs="Times New Roman"/>
          <w:color w:val="000000"/>
          <w:sz w:val="27"/>
          <w:szCs w:val="27"/>
          <w:lang w:eastAsia="ru-RU"/>
        </w:rPr>
        <w:t xml:space="preserve">     </w:t>
      </w:r>
      <w:r w:rsidR="006555A7">
        <w:rPr>
          <w:rFonts w:ascii="Times New Roman" w:eastAsia="Times New Roman" w:hAnsi="Times New Roman" w:cs="Times New Roman"/>
          <w:color w:val="000000"/>
          <w:sz w:val="27"/>
          <w:szCs w:val="27"/>
          <w:lang w:eastAsia="ru-RU"/>
        </w:rPr>
        <w:t xml:space="preserve">  </w:t>
      </w:r>
      <w:r w:rsidR="009A0F5A">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7.2. Дошкольное образовательное учреждение обеспечивает гарантированный законодательством Российской Федерации минимальный размер оплаты труда, условия и меры социальной защиты своих работников. Верхний предел заработной платы не ограничен и определяется финансовыми возможностями учреждения.</w:t>
      </w:r>
      <w:r w:rsidRPr="00F9448E">
        <w:rPr>
          <w:rFonts w:ascii="Times New Roman" w:eastAsia="Times New Roman" w:hAnsi="Times New Roman" w:cs="Times New Roman"/>
          <w:color w:val="000000"/>
          <w:sz w:val="27"/>
          <w:szCs w:val="27"/>
          <w:lang w:eastAsia="ru-RU"/>
        </w:rPr>
        <w:br/>
      </w:r>
      <w:r w:rsidR="009A0F5A">
        <w:rPr>
          <w:rFonts w:ascii="Times New Roman" w:eastAsia="Times New Roman" w:hAnsi="Times New Roman" w:cs="Times New Roman"/>
          <w:color w:val="000000"/>
          <w:sz w:val="27"/>
          <w:szCs w:val="27"/>
          <w:lang w:eastAsia="ru-RU"/>
        </w:rPr>
        <w:t xml:space="preserve">     </w:t>
      </w:r>
      <w:r w:rsidR="006555A7">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7.3. Ставки заработной платы работникам ДОУ устанавливаются на основе тарификационного списка в соответствии с тарифно-квалификационными требованиями и соответствуют законодательству Российской Федерации, муниципальным правовым актам.</w:t>
      </w:r>
      <w:r w:rsidRPr="00F9448E">
        <w:rPr>
          <w:rFonts w:ascii="Times New Roman" w:eastAsia="Times New Roman" w:hAnsi="Times New Roman" w:cs="Times New Roman"/>
          <w:color w:val="000000"/>
          <w:sz w:val="27"/>
          <w:szCs w:val="27"/>
          <w:lang w:eastAsia="ru-RU"/>
        </w:rPr>
        <w:br/>
      </w:r>
      <w:r w:rsidR="009A0F5A">
        <w:rPr>
          <w:rFonts w:ascii="Times New Roman" w:eastAsia="Times New Roman" w:hAnsi="Times New Roman" w:cs="Times New Roman"/>
          <w:color w:val="000000"/>
          <w:sz w:val="27"/>
          <w:szCs w:val="27"/>
          <w:lang w:eastAsia="ru-RU"/>
        </w:rPr>
        <w:t xml:space="preserve">    </w:t>
      </w:r>
      <w:r w:rsidR="006555A7">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7.4. Оплата труда работников детского сада осуществляется в зависимости от установленного оклада в соответствии с занимаемой должностью, уровнем образования и стажем работы, а также полученной квалификационной категорией по итогам аттестации.</w:t>
      </w:r>
      <w:r w:rsidRPr="00F9448E">
        <w:rPr>
          <w:rFonts w:ascii="Times New Roman" w:eastAsia="Times New Roman" w:hAnsi="Times New Roman" w:cs="Times New Roman"/>
          <w:color w:val="000000"/>
          <w:sz w:val="27"/>
          <w:szCs w:val="27"/>
          <w:lang w:eastAsia="ru-RU"/>
        </w:rPr>
        <w:br/>
      </w:r>
      <w:r w:rsidR="009A0F5A">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7.5. Оплата труда педагогическим работникам осуществляется в зависимости от установленного количества часов по тарификации. Установление количества часов по тарификации меньшее количества часов за ставку допускается только с письменного согласия педагогического работника.</w:t>
      </w:r>
      <w:r w:rsidRPr="00F9448E">
        <w:rPr>
          <w:rFonts w:ascii="Times New Roman" w:eastAsia="Times New Roman" w:hAnsi="Times New Roman" w:cs="Times New Roman"/>
          <w:color w:val="000000"/>
          <w:sz w:val="27"/>
          <w:szCs w:val="27"/>
          <w:lang w:eastAsia="ru-RU"/>
        </w:rPr>
        <w:br/>
      </w:r>
      <w:r w:rsidR="009A0F5A">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7.6. Тарификация на новый учебный год утверждается заведующей не позднее 5 сентября текущего года по согласованию с профсоюзным комитетом на основе предварительной тарификации, разработанной и доведенной педагогическим работникам под роспись.</w:t>
      </w:r>
      <w:r w:rsidRPr="00F9448E">
        <w:rPr>
          <w:rFonts w:ascii="Times New Roman" w:eastAsia="Times New Roman" w:hAnsi="Times New Roman" w:cs="Times New Roman"/>
          <w:color w:val="000000"/>
          <w:sz w:val="27"/>
          <w:szCs w:val="27"/>
          <w:lang w:eastAsia="ru-RU"/>
        </w:rPr>
        <w:br/>
      </w:r>
      <w:r w:rsidR="009A0F5A">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7.7. Оплата труда в ДОУ производится два раза в месяц: аванс и зарплата в сроки, (__</w:t>
      </w:r>
      <w:r w:rsidR="00960BE6">
        <w:rPr>
          <w:rFonts w:ascii="Times New Roman" w:eastAsia="Times New Roman" w:hAnsi="Times New Roman" w:cs="Times New Roman"/>
          <w:color w:val="000000"/>
          <w:sz w:val="27"/>
          <w:szCs w:val="27"/>
          <w:lang w:eastAsia="ru-RU"/>
        </w:rPr>
        <w:t>15</w:t>
      </w:r>
      <w:r w:rsidRPr="00F9448E">
        <w:rPr>
          <w:rFonts w:ascii="Times New Roman" w:eastAsia="Times New Roman" w:hAnsi="Times New Roman" w:cs="Times New Roman"/>
          <w:color w:val="000000"/>
          <w:sz w:val="27"/>
          <w:szCs w:val="27"/>
          <w:lang w:eastAsia="ru-RU"/>
        </w:rPr>
        <w:t>_-го и __</w:t>
      </w:r>
      <w:r w:rsidR="00960BE6">
        <w:rPr>
          <w:rFonts w:ascii="Times New Roman" w:eastAsia="Times New Roman" w:hAnsi="Times New Roman" w:cs="Times New Roman"/>
          <w:color w:val="000000"/>
          <w:sz w:val="27"/>
          <w:szCs w:val="27"/>
          <w:lang w:eastAsia="ru-RU"/>
        </w:rPr>
        <w:t>30</w:t>
      </w:r>
      <w:r w:rsidRPr="00F9448E">
        <w:rPr>
          <w:rFonts w:ascii="Times New Roman" w:eastAsia="Times New Roman" w:hAnsi="Times New Roman" w:cs="Times New Roman"/>
          <w:color w:val="000000"/>
          <w:sz w:val="27"/>
          <w:szCs w:val="27"/>
          <w:lang w:eastAsia="ru-RU"/>
        </w:rPr>
        <w:t>__-го числа каждого месяца).</w:t>
      </w:r>
      <w:r w:rsidRPr="00F9448E">
        <w:rPr>
          <w:rFonts w:ascii="Times New Roman" w:eastAsia="Times New Roman" w:hAnsi="Times New Roman" w:cs="Times New Roman"/>
          <w:color w:val="000000"/>
          <w:sz w:val="27"/>
          <w:szCs w:val="27"/>
          <w:lang w:eastAsia="ru-RU"/>
        </w:rPr>
        <w:br/>
      </w:r>
      <w:r w:rsidR="009A0F5A">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7.8. Оплата труда работников, привлекаемых к работе в выходные и праздничные дни, осуществляется в соответствии с требованиями действующего трудового законодательства Российской Федерации.</w:t>
      </w:r>
      <w:r w:rsidRPr="00F9448E">
        <w:rPr>
          <w:rFonts w:ascii="Times New Roman" w:eastAsia="Times New Roman" w:hAnsi="Times New Roman" w:cs="Times New Roman"/>
          <w:color w:val="000000"/>
          <w:sz w:val="27"/>
          <w:szCs w:val="27"/>
          <w:lang w:eastAsia="ru-RU"/>
        </w:rPr>
        <w:br/>
      </w:r>
      <w:r w:rsidR="009A0F5A">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7.9. Оплата труда работников, работающих по совместительству, осуществляется в соответствии с действующим трудовым законодательством Российской Федерации.</w:t>
      </w:r>
      <w:r w:rsidRPr="00F9448E">
        <w:rPr>
          <w:rFonts w:ascii="Times New Roman" w:eastAsia="Times New Roman" w:hAnsi="Times New Roman" w:cs="Times New Roman"/>
          <w:color w:val="000000"/>
          <w:sz w:val="27"/>
          <w:szCs w:val="27"/>
          <w:lang w:eastAsia="ru-RU"/>
        </w:rPr>
        <w:br/>
      </w:r>
      <w:r w:rsidR="009A0F5A">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 xml:space="preserve">7.10. Оплата труда работникам, совмещающим должности, замещающих временно отсутствующих работников, осуществляется в соответствии с </w:t>
      </w:r>
      <w:r w:rsidRPr="00F9448E">
        <w:rPr>
          <w:rFonts w:ascii="Times New Roman" w:eastAsia="Times New Roman" w:hAnsi="Times New Roman" w:cs="Times New Roman"/>
          <w:color w:val="000000"/>
          <w:sz w:val="27"/>
          <w:szCs w:val="27"/>
          <w:lang w:eastAsia="ru-RU"/>
        </w:rPr>
        <w:lastRenderedPageBreak/>
        <w:t>требованиями действующего трудового законодательства Российской Федерации.</w:t>
      </w:r>
      <w:r w:rsidRPr="00F9448E">
        <w:rPr>
          <w:rFonts w:ascii="Times New Roman" w:eastAsia="Times New Roman" w:hAnsi="Times New Roman" w:cs="Times New Roman"/>
          <w:color w:val="000000"/>
          <w:sz w:val="27"/>
          <w:szCs w:val="27"/>
          <w:lang w:eastAsia="ru-RU"/>
        </w:rPr>
        <w:br/>
      </w:r>
      <w:r w:rsidR="009A0F5A">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7.11. В ДОУ устанавливаются стимулирующие выплаты, премирование в соответствии с «Положением о порядке распределения стимулирующих выплат».</w:t>
      </w:r>
      <w:r w:rsidRPr="00F9448E">
        <w:rPr>
          <w:rFonts w:ascii="Times New Roman" w:eastAsia="Times New Roman" w:hAnsi="Times New Roman" w:cs="Times New Roman"/>
          <w:color w:val="000000"/>
          <w:sz w:val="27"/>
          <w:szCs w:val="27"/>
          <w:lang w:eastAsia="ru-RU"/>
        </w:rPr>
        <w:br/>
      </w:r>
      <w:r w:rsidR="009A0F5A">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7.12. Работникам с условиями труда, отличающимися от нормальных условий труда, устанавливаются доплаты в соответствии с действующим законодательством Российской Федерации.</w:t>
      </w:r>
    </w:p>
    <w:p w:rsidR="00F9448E" w:rsidRPr="00F9448E" w:rsidRDefault="00CD2854" w:rsidP="009A0F5A">
      <w:pPr>
        <w:spacing w:after="0" w:line="240" w:lineRule="auto"/>
        <w:outlineLvl w:val="2"/>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t xml:space="preserve">        </w:t>
      </w:r>
      <w:r w:rsidR="00F9448E" w:rsidRPr="00F9448E">
        <w:rPr>
          <w:rFonts w:ascii="Times New Roman" w:eastAsia="Times New Roman" w:hAnsi="Times New Roman" w:cs="Times New Roman"/>
          <w:b/>
          <w:bCs/>
          <w:color w:val="000000"/>
          <w:sz w:val="27"/>
          <w:szCs w:val="27"/>
          <w:lang w:eastAsia="ru-RU"/>
        </w:rPr>
        <w:t>8. Поощрения за труд</w:t>
      </w:r>
    </w:p>
    <w:p w:rsidR="00F9448E" w:rsidRPr="00F9448E" w:rsidRDefault="00CD2854" w:rsidP="009A0F5A">
      <w:pPr>
        <w:spacing w:after="0" w:line="240" w:lineRule="auto"/>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8.1. </w:t>
      </w:r>
      <w:ins w:id="24" w:author="Unknown">
        <w:r w:rsidR="00F9448E" w:rsidRPr="00F9448E">
          <w:rPr>
            <w:rFonts w:ascii="Times New Roman" w:eastAsia="Times New Roman" w:hAnsi="Times New Roman" w:cs="Times New Roman"/>
            <w:color w:val="000000"/>
            <w:sz w:val="27"/>
            <w:szCs w:val="27"/>
            <w:lang w:eastAsia="ru-RU"/>
          </w:rPr>
          <w:t>За добросовестное выполнение работниками трудовых обязанностей, продолжительную и безупречную работу, новаторство в труде и другие достижения в работе применяются следующие поощрения (ст. 191 ТК РФ):</w:t>
        </w:r>
      </w:ins>
    </w:p>
    <w:p w:rsidR="00F9448E" w:rsidRPr="00F9448E" w:rsidRDefault="00F9448E" w:rsidP="009A0F5A">
      <w:pPr>
        <w:spacing w:after="0" w:line="240" w:lineRule="auto"/>
        <w:ind w:left="360"/>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объявление благодарности;</w:t>
      </w:r>
    </w:p>
    <w:p w:rsidR="00F9448E" w:rsidRPr="00F9448E" w:rsidRDefault="00F9448E" w:rsidP="009A0F5A">
      <w:pPr>
        <w:spacing w:after="0" w:line="240" w:lineRule="auto"/>
        <w:ind w:left="360"/>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премирование;</w:t>
      </w:r>
    </w:p>
    <w:p w:rsidR="00F9448E" w:rsidRPr="00F9448E" w:rsidRDefault="00F9448E" w:rsidP="009A0F5A">
      <w:pPr>
        <w:spacing w:after="0" w:line="240" w:lineRule="auto"/>
        <w:ind w:left="360"/>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награждение ценным подарком;</w:t>
      </w:r>
    </w:p>
    <w:p w:rsidR="00F9448E" w:rsidRPr="00F9448E" w:rsidRDefault="00F9448E" w:rsidP="009A0F5A">
      <w:pPr>
        <w:spacing w:after="0" w:line="240" w:lineRule="auto"/>
        <w:ind w:left="360"/>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награждение Почетной грамотой;</w:t>
      </w:r>
    </w:p>
    <w:p w:rsidR="00F9448E" w:rsidRPr="00F9448E" w:rsidRDefault="00F9448E" w:rsidP="009A0F5A">
      <w:pPr>
        <w:spacing w:after="0" w:line="240" w:lineRule="auto"/>
        <w:ind w:left="360"/>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другие виды поощрений.</w:t>
      </w:r>
    </w:p>
    <w:p w:rsidR="00F9448E" w:rsidRPr="00F9448E" w:rsidRDefault="00F9448E" w:rsidP="00CD2854">
      <w:pPr>
        <w:spacing w:after="0" w:line="240" w:lineRule="auto"/>
        <w:ind w:firstLine="426"/>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8.2. В отношении работника ДОУ могут применяться одновременно несколько видов поощрения.</w:t>
      </w:r>
      <w:r w:rsidRPr="00F9448E">
        <w:rPr>
          <w:rFonts w:ascii="Times New Roman" w:eastAsia="Times New Roman" w:hAnsi="Times New Roman" w:cs="Times New Roman"/>
          <w:color w:val="000000"/>
          <w:sz w:val="27"/>
          <w:szCs w:val="27"/>
          <w:lang w:eastAsia="ru-RU"/>
        </w:rPr>
        <w:br/>
      </w:r>
      <w:r w:rsidR="00CD2854">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8.3. Поощрения применяются администрацией детского сада совместно или по соглашению с уполномоченным в установленном порядке представителем работников дошкольного образовательного учреждения, по согласованию с профсоюзным комитетом, осуществляющим свою деятельность согласно </w:t>
      </w:r>
      <w:hyperlink r:id="rId8" w:tgtFrame="_blank" w:history="1">
        <w:r w:rsidRPr="00CD2854">
          <w:rPr>
            <w:rFonts w:ascii="Times New Roman" w:eastAsia="Times New Roman" w:hAnsi="Times New Roman" w:cs="Times New Roman"/>
            <w:sz w:val="27"/>
            <w:szCs w:val="27"/>
            <w:u w:val="single"/>
            <w:lang w:eastAsia="ru-RU"/>
          </w:rPr>
          <w:t>Положению о профсоюзной организации ДОУ</w:t>
        </w:r>
      </w:hyperlink>
      <w:r w:rsidRPr="00F9448E">
        <w:rPr>
          <w:rFonts w:ascii="Times New Roman" w:eastAsia="Times New Roman" w:hAnsi="Times New Roman" w:cs="Times New Roman"/>
          <w:color w:val="000000"/>
          <w:sz w:val="27"/>
          <w:szCs w:val="27"/>
          <w:lang w:eastAsia="ru-RU"/>
        </w:rPr>
        <w:t>.</w:t>
      </w:r>
      <w:r w:rsidRPr="00F9448E">
        <w:rPr>
          <w:rFonts w:ascii="Times New Roman" w:eastAsia="Times New Roman" w:hAnsi="Times New Roman" w:cs="Times New Roman"/>
          <w:color w:val="000000"/>
          <w:sz w:val="27"/>
          <w:szCs w:val="27"/>
          <w:lang w:eastAsia="ru-RU"/>
        </w:rPr>
        <w:br/>
      </w:r>
      <w:r w:rsidR="00CD2854">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8.4. Поощрения оформляются приказом (постановлением, распоряжением) заведующего дошкольным образовательным учреждением и доводятся до сведения коллектива. Сведения о поощрениях заносятся в трудовую книжку работника.</w:t>
      </w:r>
      <w:r w:rsidRPr="00F9448E">
        <w:rPr>
          <w:rFonts w:ascii="Times New Roman" w:eastAsia="Times New Roman" w:hAnsi="Times New Roman" w:cs="Times New Roman"/>
          <w:color w:val="000000"/>
          <w:sz w:val="27"/>
          <w:szCs w:val="27"/>
          <w:lang w:eastAsia="ru-RU"/>
        </w:rPr>
        <w:br/>
      </w:r>
      <w:r w:rsidR="00CD2854">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8.5. За особые трудовые заслуги работники представляются в вышестоящие органы управления образованием к поощрению, наградам, присвоению званий.</w:t>
      </w:r>
      <w:r w:rsidRPr="00F9448E">
        <w:rPr>
          <w:rFonts w:ascii="Times New Roman" w:eastAsia="Times New Roman" w:hAnsi="Times New Roman" w:cs="Times New Roman"/>
          <w:color w:val="000000"/>
          <w:sz w:val="27"/>
          <w:szCs w:val="27"/>
          <w:lang w:eastAsia="ru-RU"/>
        </w:rPr>
        <w:br/>
      </w:r>
      <w:r w:rsidR="00CD2854">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8.6. Работники дошкольного образовательного учреждения могут представляться к награждению государственными наградами Российской Федерации.</w:t>
      </w:r>
    </w:p>
    <w:p w:rsidR="00F9448E" w:rsidRPr="00F9448E" w:rsidRDefault="00F9448E" w:rsidP="00F9448E">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F9448E">
        <w:rPr>
          <w:rFonts w:ascii="Times New Roman" w:eastAsia="Times New Roman" w:hAnsi="Times New Roman" w:cs="Times New Roman"/>
          <w:b/>
          <w:bCs/>
          <w:color w:val="000000"/>
          <w:sz w:val="27"/>
          <w:szCs w:val="27"/>
          <w:lang w:eastAsia="ru-RU"/>
        </w:rPr>
        <w:t>9. Дисциплинарные взыскания</w:t>
      </w:r>
    </w:p>
    <w:p w:rsidR="00F9448E" w:rsidRPr="00F9448E" w:rsidRDefault="00F9448E" w:rsidP="00D136C3">
      <w:pPr>
        <w:spacing w:after="0" w:line="240" w:lineRule="auto"/>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9.1. Нарушение трудовой дисциплины, т.е. неисполнение или ненадлежащее исполнение вследствие умысла, самонадеянности, либо небрежности работника возложенных на него трудовых обязанностей, влечет за собой применения мер дисциплинарного или общественного воздействия, а также применение иных мер, предусмотренных действующим законодательством.</w:t>
      </w:r>
      <w:r w:rsidRPr="00F9448E">
        <w:rPr>
          <w:rFonts w:ascii="Times New Roman" w:eastAsia="Times New Roman" w:hAnsi="Times New Roman" w:cs="Times New Roman"/>
          <w:color w:val="000000"/>
          <w:sz w:val="27"/>
          <w:szCs w:val="27"/>
          <w:lang w:eastAsia="ru-RU"/>
        </w:rPr>
        <w:br/>
        <w:t>9.2. За совершение дисциплинарного поступка, то есть за неисполнение работником по его вине возложенных на него трудовых обязанностей, заведующий ДОУ имеет право применить следующие дисциплинарные взыскания (ст.192 ТК РФ):</w:t>
      </w:r>
    </w:p>
    <w:p w:rsidR="00F9448E" w:rsidRPr="00F9448E" w:rsidRDefault="00781BCA" w:rsidP="00D136C3">
      <w:pPr>
        <w:spacing w:after="0" w:line="240" w:lineRule="auto"/>
        <w:ind w:left="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1) </w:t>
      </w:r>
      <w:r w:rsidR="00F9448E" w:rsidRPr="00F9448E">
        <w:rPr>
          <w:rFonts w:ascii="Times New Roman" w:eastAsia="Times New Roman" w:hAnsi="Times New Roman" w:cs="Times New Roman"/>
          <w:color w:val="000000"/>
          <w:sz w:val="27"/>
          <w:szCs w:val="27"/>
          <w:lang w:eastAsia="ru-RU"/>
        </w:rPr>
        <w:t>замечание;</w:t>
      </w:r>
    </w:p>
    <w:p w:rsidR="00F9448E" w:rsidRPr="00F9448E" w:rsidRDefault="00781BCA" w:rsidP="00D136C3">
      <w:pPr>
        <w:spacing w:after="0" w:line="240" w:lineRule="auto"/>
        <w:ind w:left="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2) </w:t>
      </w:r>
      <w:r w:rsidR="00F9448E" w:rsidRPr="00F9448E">
        <w:rPr>
          <w:rFonts w:ascii="Times New Roman" w:eastAsia="Times New Roman" w:hAnsi="Times New Roman" w:cs="Times New Roman"/>
          <w:color w:val="000000"/>
          <w:sz w:val="27"/>
          <w:szCs w:val="27"/>
          <w:lang w:eastAsia="ru-RU"/>
        </w:rPr>
        <w:t>выговор;</w:t>
      </w:r>
    </w:p>
    <w:p w:rsidR="00F9448E" w:rsidRPr="00F9448E" w:rsidRDefault="00781BCA" w:rsidP="00D136C3">
      <w:pPr>
        <w:spacing w:after="0" w:line="240" w:lineRule="auto"/>
        <w:ind w:left="360"/>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3) </w:t>
      </w:r>
      <w:r w:rsidR="00F9448E" w:rsidRPr="00F9448E">
        <w:rPr>
          <w:rFonts w:ascii="Times New Roman" w:eastAsia="Times New Roman" w:hAnsi="Times New Roman" w:cs="Times New Roman"/>
          <w:color w:val="000000"/>
          <w:sz w:val="27"/>
          <w:szCs w:val="27"/>
          <w:lang w:eastAsia="ru-RU"/>
        </w:rPr>
        <w:t>увольнение по соответствующим основаниям.</w:t>
      </w:r>
    </w:p>
    <w:p w:rsidR="00F9448E" w:rsidRPr="00F9448E" w:rsidRDefault="00F9448E" w:rsidP="00AD7649">
      <w:pPr>
        <w:spacing w:after="0" w:line="240" w:lineRule="auto"/>
        <w:ind w:firstLine="567"/>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 xml:space="preserve">9.3. При наложении дисциплинарного взыскания должны учитываться тяжесть совершенного проступка и обстоятельства, при которых он был совершен (ч.5 </w:t>
      </w:r>
      <w:r w:rsidRPr="00F9448E">
        <w:rPr>
          <w:rFonts w:ascii="Times New Roman" w:eastAsia="Times New Roman" w:hAnsi="Times New Roman" w:cs="Times New Roman"/>
          <w:color w:val="000000"/>
          <w:sz w:val="27"/>
          <w:szCs w:val="27"/>
          <w:lang w:eastAsia="ru-RU"/>
        </w:rPr>
        <w:lastRenderedPageBreak/>
        <w:t>ст.192 ТК РФ). Применение дисциплинарных взысканий в ДОУ, не предусмотренных федеральными законами, настоящими Правилами внутреннего трудового распорядка не допускается.</w:t>
      </w:r>
      <w:r w:rsidRPr="00F9448E">
        <w:rPr>
          <w:rFonts w:ascii="Times New Roman" w:eastAsia="Times New Roman" w:hAnsi="Times New Roman" w:cs="Times New Roman"/>
          <w:color w:val="000000"/>
          <w:sz w:val="27"/>
          <w:szCs w:val="27"/>
          <w:lang w:eastAsia="ru-RU"/>
        </w:rPr>
        <w:br/>
      </w:r>
      <w:r w:rsidR="00AD7649">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9.4. </w:t>
      </w:r>
      <w:ins w:id="25" w:author="Unknown">
        <w:r w:rsidRPr="00F9448E">
          <w:rPr>
            <w:rFonts w:ascii="Times New Roman" w:eastAsia="Times New Roman" w:hAnsi="Times New Roman" w:cs="Times New Roman"/>
            <w:color w:val="000000"/>
            <w:sz w:val="27"/>
            <w:szCs w:val="27"/>
            <w:lang w:eastAsia="ru-RU"/>
          </w:rPr>
          <w:t>Увольнение в качестве дисциплинарного взыскания может быть применено в соответствии со ст. 192 ТК РФ в случаях:</w:t>
        </w:r>
      </w:ins>
    </w:p>
    <w:p w:rsidR="00F9448E" w:rsidRPr="00F9448E" w:rsidRDefault="00AD7649" w:rsidP="00AD7649">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 </w:t>
      </w:r>
      <w:r w:rsidR="00F9448E" w:rsidRPr="00F9448E">
        <w:rPr>
          <w:rFonts w:ascii="Times New Roman" w:eastAsia="Times New Roman" w:hAnsi="Times New Roman" w:cs="Times New Roman"/>
          <w:color w:val="000000"/>
          <w:sz w:val="27"/>
          <w:szCs w:val="27"/>
          <w:lang w:eastAsia="ru-RU"/>
        </w:rPr>
        <w:t>неоднократного неисполнения работником детского сада без уважительных причин трудовых обязанностей, если он имеет дисциплинарное взыскание;</w:t>
      </w:r>
    </w:p>
    <w:p w:rsidR="00F9448E" w:rsidRPr="00F9448E" w:rsidRDefault="00781BCA" w:rsidP="00AD7649">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AD7649">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однократного грубого нарушения работником трудовых обязанностей:</w:t>
      </w:r>
    </w:p>
    <w:p w:rsidR="00F9448E" w:rsidRPr="00F9448E" w:rsidRDefault="00781BCA" w:rsidP="00AD7649">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AD7649">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прогула, т.е.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F9448E" w:rsidRPr="00F9448E" w:rsidRDefault="00AD7649" w:rsidP="00AD7649">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появления работника на работе (на своем рабочем месте либо на территории ДОУ или объекта, где по поручению заведующего работник должен выполнять трудовую функцию) в состоянии алкогольного, наркотического или иного токсического опьянения;</w:t>
      </w:r>
    </w:p>
    <w:p w:rsidR="00F9448E" w:rsidRPr="00F9448E" w:rsidRDefault="00D136C3" w:rsidP="00AD7649">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разглашения охраняемой законом тайны (государственной,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F9448E" w:rsidRPr="00F9448E" w:rsidRDefault="00D136C3" w:rsidP="00AD7649">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F9448E" w:rsidRPr="00F9448E" w:rsidRDefault="00D136C3" w:rsidP="00AD7649">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авария) либо заведомо создавало реальную угрозу наступления таких последствий;</w:t>
      </w:r>
    </w:p>
    <w:p w:rsidR="00F9448E" w:rsidRPr="00F9448E" w:rsidRDefault="00D136C3" w:rsidP="00D136C3">
      <w:pPr>
        <w:tabs>
          <w:tab w:val="left" w:pos="567"/>
          <w:tab w:val="left" w:pos="709"/>
        </w:tabs>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F9448E" w:rsidRPr="00F9448E" w:rsidRDefault="00D136C3" w:rsidP="00D136C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непринятия работником мер по предотвращению или урегулированию конфликта интересов, стороной которого он является;</w:t>
      </w:r>
    </w:p>
    <w:p w:rsidR="00F9448E" w:rsidRPr="00F9448E" w:rsidRDefault="00D136C3" w:rsidP="00D136C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совершения работником, выполняющим воспитательные функции, аморального проступка, несовместимого с продолжением данной работы. Аморальным проступком является виновное действие или бездействие, которое нарушает основные моральные нормы общества и противоречит содержанию трудовой функции педагогического работника (например, поведение, унижающее человеческое достоинство и т.п.);</w:t>
      </w:r>
    </w:p>
    <w:p w:rsidR="00F9448E" w:rsidRPr="00F9448E" w:rsidRDefault="00D136C3" w:rsidP="00D136C3">
      <w:pPr>
        <w:spacing w:after="0"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принятия необоснованного решения заведующим ДОУ,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дошкольной образовательной организации;</w:t>
      </w:r>
    </w:p>
    <w:p w:rsidR="00F9448E" w:rsidRPr="00F9448E" w:rsidRDefault="00D136C3" w:rsidP="00D136C3">
      <w:pPr>
        <w:spacing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представления работником заведующему ДОУ подложных документов при заключении трудового договора;</w:t>
      </w:r>
    </w:p>
    <w:p w:rsidR="00F9448E" w:rsidRPr="00F9448E" w:rsidRDefault="00F9448E" w:rsidP="00D136C3">
      <w:pPr>
        <w:spacing w:line="240" w:lineRule="auto"/>
        <w:ind w:firstLine="360"/>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lastRenderedPageBreak/>
        <w:t>предусмотренных трудовым договором с заведующим детским садом, членами коллегиального органа дошкольного образовательного учреждения;</w:t>
      </w:r>
    </w:p>
    <w:p w:rsidR="00F9448E" w:rsidRPr="00F9448E" w:rsidRDefault="00F9448E" w:rsidP="00D136C3">
      <w:pPr>
        <w:spacing w:line="240" w:lineRule="auto"/>
        <w:ind w:firstLine="360"/>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в других случаях, установленных ТК РФ и иными федеральными законами.</w:t>
      </w:r>
    </w:p>
    <w:p w:rsidR="00F9448E" w:rsidRPr="00F9448E" w:rsidRDefault="00F9448E" w:rsidP="00D136C3">
      <w:pPr>
        <w:spacing w:line="240" w:lineRule="auto"/>
        <w:ind w:firstLine="360"/>
        <w:jc w:val="both"/>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9.5. </w:t>
      </w:r>
      <w:ins w:id="26" w:author="Unknown">
        <w:r w:rsidRPr="00F9448E">
          <w:rPr>
            <w:rFonts w:ascii="Times New Roman" w:eastAsia="Times New Roman" w:hAnsi="Times New Roman" w:cs="Times New Roman"/>
            <w:color w:val="000000"/>
            <w:sz w:val="27"/>
            <w:szCs w:val="27"/>
            <w:lang w:eastAsia="ru-RU"/>
          </w:rPr>
          <w:t>Дополнительными основаниями для увольнения педагогического работника ДОУ являются:</w:t>
        </w:r>
      </w:ins>
    </w:p>
    <w:p w:rsidR="00F9448E" w:rsidRPr="00F9448E" w:rsidRDefault="006555A7" w:rsidP="00D136C3">
      <w:pPr>
        <w:spacing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повторное в течение одного года грубое нарушение Устава дошкольного образовательного учреждения;</w:t>
      </w:r>
    </w:p>
    <w:p w:rsidR="00F9448E" w:rsidRPr="00F9448E" w:rsidRDefault="006555A7" w:rsidP="00D136C3">
      <w:pPr>
        <w:spacing w:line="240" w:lineRule="auto"/>
        <w:ind w:firstLine="360"/>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применение, в том числе однократное, методов воспитания, связанных с физическим и (или) психическим насилием над личностью воспитанника детского сада. К подобным поступкам могут быть отнесены: рукоприкладство по отношениям к детям, нарушение общественного порядка, другие нарушения норм морали, явно несоответствующие статусу педагога.</w:t>
      </w:r>
    </w:p>
    <w:p w:rsidR="00F9448E" w:rsidRPr="00F9448E" w:rsidRDefault="00F9448E" w:rsidP="006555A7">
      <w:pPr>
        <w:spacing w:before="100" w:beforeAutospacing="1" w:after="100" w:afterAutospacing="1" w:line="240" w:lineRule="auto"/>
        <w:ind w:firstLine="360"/>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9.6. Дисциплинарное расследование нарушений педагогическим работником ДОУ норм профессионального поведения может быть проведено только по поступившей на него жалобе, поданной в письменной форме. Копия жалобы должна быть вручена педагогическому работнику. Ход дисциплинарного расследования и принятые по его результатам решения могут быть преданы гласности только с согласия заинтересованного работника за исключением случаев, предусмотренных законом (запрещение педагогической деятельности, защита интересов воспитанников).</w:t>
      </w:r>
      <w:r w:rsidRPr="00F9448E">
        <w:rPr>
          <w:rFonts w:ascii="Times New Roman" w:eastAsia="Times New Roman" w:hAnsi="Times New Roman" w:cs="Times New Roman"/>
          <w:color w:val="000000"/>
          <w:sz w:val="27"/>
          <w:szCs w:val="27"/>
          <w:lang w:eastAsia="ru-RU"/>
        </w:rPr>
        <w:br/>
      </w:r>
      <w:r w:rsidR="006555A7">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9.7. Ответственность педагогических работников устанавливаются статьёй 48 Федерального закона «Об образовании в Российской Федерации».</w:t>
      </w:r>
      <w:r w:rsidRPr="00F9448E">
        <w:rPr>
          <w:rFonts w:ascii="Times New Roman" w:eastAsia="Times New Roman" w:hAnsi="Times New Roman" w:cs="Times New Roman"/>
          <w:color w:val="000000"/>
          <w:sz w:val="27"/>
          <w:szCs w:val="27"/>
          <w:lang w:eastAsia="ru-RU"/>
        </w:rPr>
        <w:br/>
      </w:r>
      <w:r w:rsidR="006555A7">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9.8. До применения дисциплинарного взыскания заведующий ДОУ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(ч.1 ст.193 ТК РФ). Не предоставление работником объяснения не является препятствием для применения дисциплинарного взыскания (ч.2 ст.193 ТК РФ).</w:t>
      </w:r>
      <w:r w:rsidRPr="00F9448E">
        <w:rPr>
          <w:rFonts w:ascii="Times New Roman" w:eastAsia="Times New Roman" w:hAnsi="Times New Roman" w:cs="Times New Roman"/>
          <w:color w:val="000000"/>
          <w:sz w:val="27"/>
          <w:szCs w:val="27"/>
          <w:lang w:eastAsia="ru-RU"/>
        </w:rPr>
        <w:br/>
      </w:r>
      <w:r w:rsidR="006555A7">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9.9.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 дошкольного образовательного учреждения (ч.3 ст.193 ТК РФ).</w:t>
      </w:r>
      <w:r w:rsidRPr="00F9448E">
        <w:rPr>
          <w:rFonts w:ascii="Times New Roman" w:eastAsia="Times New Roman" w:hAnsi="Times New Roman" w:cs="Times New Roman"/>
          <w:color w:val="000000"/>
          <w:sz w:val="27"/>
          <w:szCs w:val="27"/>
          <w:lang w:eastAsia="ru-RU"/>
        </w:rPr>
        <w:br/>
      </w:r>
      <w:r w:rsidR="006555A7">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9.10. 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 (ч.4 ст.193 ТК РФ).</w:t>
      </w:r>
      <w:r w:rsidRPr="00F9448E">
        <w:rPr>
          <w:rFonts w:ascii="Times New Roman" w:eastAsia="Times New Roman" w:hAnsi="Times New Roman" w:cs="Times New Roman"/>
          <w:color w:val="000000"/>
          <w:sz w:val="27"/>
          <w:szCs w:val="27"/>
          <w:lang w:eastAsia="ru-RU"/>
        </w:rPr>
        <w:br/>
      </w:r>
      <w:r w:rsidR="006555A7">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9.11. За каждый дисциплинарный проступок может быть применено только одно дисциплинарное взыскание (ч.5 ст.193 ТК РФ).</w:t>
      </w:r>
      <w:r w:rsidRPr="00F9448E">
        <w:rPr>
          <w:rFonts w:ascii="Times New Roman" w:eastAsia="Times New Roman" w:hAnsi="Times New Roman" w:cs="Times New Roman"/>
          <w:color w:val="000000"/>
          <w:sz w:val="27"/>
          <w:szCs w:val="27"/>
          <w:lang w:eastAsia="ru-RU"/>
        </w:rPr>
        <w:br/>
      </w:r>
      <w:r w:rsidR="00CB63C2">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9.12. </w:t>
      </w:r>
      <w:ins w:id="27" w:author="Unknown">
        <w:r w:rsidRPr="00F9448E">
          <w:rPr>
            <w:rFonts w:ascii="Times New Roman" w:eastAsia="Times New Roman" w:hAnsi="Times New Roman" w:cs="Times New Roman"/>
            <w:color w:val="000000"/>
            <w:sz w:val="27"/>
            <w:szCs w:val="27"/>
            <w:lang w:eastAsia="ru-RU"/>
          </w:rPr>
          <w:t>Дисциплинарные взыскания применяются приказом, в котором отражается:</w:t>
        </w:r>
      </w:ins>
    </w:p>
    <w:p w:rsidR="00F9448E" w:rsidRPr="00F9448E" w:rsidRDefault="00F9448E" w:rsidP="00CB63C2">
      <w:pPr>
        <w:spacing w:after="0" w:line="240" w:lineRule="auto"/>
        <w:ind w:left="360"/>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конкретное указание дисциплинарного проступка;</w:t>
      </w:r>
    </w:p>
    <w:p w:rsidR="00F9448E" w:rsidRPr="00F9448E" w:rsidRDefault="00F9448E" w:rsidP="00CB63C2">
      <w:pPr>
        <w:spacing w:after="0" w:line="240" w:lineRule="auto"/>
        <w:ind w:left="360"/>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время совершения и время обнаружения дисциплинарного проступка;</w:t>
      </w:r>
    </w:p>
    <w:p w:rsidR="00F9448E" w:rsidRPr="00F9448E" w:rsidRDefault="00F9448E" w:rsidP="00CB63C2">
      <w:pPr>
        <w:spacing w:after="0" w:line="240" w:lineRule="auto"/>
        <w:ind w:left="360"/>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вид применяемого взыскания;</w:t>
      </w:r>
    </w:p>
    <w:p w:rsidR="00F9448E" w:rsidRPr="00F9448E" w:rsidRDefault="00F9448E" w:rsidP="00CB63C2">
      <w:pPr>
        <w:spacing w:after="0" w:line="240" w:lineRule="auto"/>
        <w:ind w:left="360"/>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lastRenderedPageBreak/>
        <w:t>документы, подтверждающие совершение дисциплинарного проступка;</w:t>
      </w:r>
    </w:p>
    <w:p w:rsidR="00F9448E" w:rsidRPr="00F9448E" w:rsidRDefault="00F9448E" w:rsidP="00CB63C2">
      <w:pPr>
        <w:spacing w:after="0" w:line="240" w:lineRule="auto"/>
        <w:ind w:left="360"/>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документы, содержащие объяснения работника.</w:t>
      </w:r>
    </w:p>
    <w:p w:rsidR="00F9448E" w:rsidRPr="00F9448E" w:rsidRDefault="00CB63C2" w:rsidP="00F9448E">
      <w:pPr>
        <w:spacing w:before="100" w:beforeAutospacing="1" w:after="100" w:afterAutospacing="1" w:line="240" w:lineRule="auto"/>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 приказе о применении дисциплинарного взыскания также можно привести краткое изложение объяснений работника.</w:t>
      </w:r>
      <w:r w:rsidR="00F9448E" w:rsidRPr="00F9448E">
        <w:rPr>
          <w:rFonts w:ascii="Times New Roman" w:eastAsia="Times New Roman" w:hAnsi="Times New Roman" w:cs="Times New Roman"/>
          <w:color w:val="000000"/>
          <w:sz w:val="27"/>
          <w:szCs w:val="27"/>
          <w:lang w:eastAsia="ru-RU"/>
        </w:rPr>
        <w:br/>
      </w: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9.13. Приказ заведующего ДОУ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детского сада отказывается ознакомиться с указанным приказом под роспись, то составляется соответствующий акт (ч.6 ст.193 ТК РФ).</w:t>
      </w:r>
      <w:r w:rsidR="00F9448E" w:rsidRPr="00F9448E">
        <w:rPr>
          <w:rFonts w:ascii="Times New Roman" w:eastAsia="Times New Roman" w:hAnsi="Times New Roman" w:cs="Times New Roman"/>
          <w:color w:val="000000"/>
          <w:sz w:val="27"/>
          <w:szCs w:val="27"/>
          <w:lang w:eastAsia="ru-RU"/>
        </w:rPr>
        <w:br/>
      </w: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9.14. 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r w:rsidR="00F9448E" w:rsidRPr="00F9448E">
        <w:rPr>
          <w:rFonts w:ascii="Times New Roman" w:eastAsia="Times New Roman" w:hAnsi="Times New Roman" w:cs="Times New Roman"/>
          <w:color w:val="000000"/>
          <w:sz w:val="27"/>
          <w:szCs w:val="27"/>
          <w:lang w:eastAsia="ru-RU"/>
        </w:rPr>
        <w:br/>
      </w: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9.15.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Заведующий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заместителя заведующего (старшего воспитателя), курирующего его работу, или представительного органа работников дошкольного образовательного учреждения.</w:t>
      </w:r>
      <w:r w:rsidR="00F9448E" w:rsidRPr="00F9448E">
        <w:rPr>
          <w:rFonts w:ascii="Times New Roman" w:eastAsia="Times New Roman" w:hAnsi="Times New Roman" w:cs="Times New Roman"/>
          <w:color w:val="000000"/>
          <w:sz w:val="27"/>
          <w:szCs w:val="27"/>
          <w:lang w:eastAsia="ru-RU"/>
        </w:rPr>
        <w:br/>
      </w:r>
      <w:r w:rsidR="007D09B7">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9.16. Работникам, имеющим взыскание, меры поощрения не принимаются в течение действия взыскания.</w:t>
      </w:r>
      <w:r w:rsidR="00F9448E" w:rsidRPr="00F9448E">
        <w:rPr>
          <w:rFonts w:ascii="Times New Roman" w:eastAsia="Times New Roman" w:hAnsi="Times New Roman" w:cs="Times New Roman"/>
          <w:color w:val="000000"/>
          <w:sz w:val="27"/>
          <w:szCs w:val="27"/>
          <w:lang w:eastAsia="ru-RU"/>
        </w:rPr>
        <w:br/>
      </w:r>
      <w:r w:rsidR="007D09B7">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9.17. Взыскание к заведующему дошкольным образовательным учреждением применяются органом образования, который имеет право его назначить и уволить.</w:t>
      </w:r>
      <w:r w:rsidR="00F9448E" w:rsidRPr="00F9448E">
        <w:rPr>
          <w:rFonts w:ascii="Times New Roman" w:eastAsia="Times New Roman" w:hAnsi="Times New Roman" w:cs="Times New Roman"/>
          <w:color w:val="000000"/>
          <w:sz w:val="27"/>
          <w:szCs w:val="27"/>
          <w:lang w:eastAsia="ru-RU"/>
        </w:rPr>
        <w:br/>
      </w:r>
      <w:r w:rsidR="007D09B7">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9.18. Сведения о взысканиях в трудовую книжку не вносятся, за исключением случаев, когда дисциплинарным взысканием является увольнение.</w:t>
      </w:r>
      <w:r w:rsidR="00F9448E" w:rsidRPr="00F9448E">
        <w:rPr>
          <w:rFonts w:ascii="Times New Roman" w:eastAsia="Times New Roman" w:hAnsi="Times New Roman" w:cs="Times New Roman"/>
          <w:color w:val="000000"/>
          <w:sz w:val="27"/>
          <w:szCs w:val="27"/>
          <w:lang w:eastAsia="ru-RU"/>
        </w:rPr>
        <w:br/>
      </w:r>
      <w:r w:rsidR="007D09B7">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9.19. Нарушение трудовой дисциплины, влечет за собой применение мер дисциплинарного или общественного воздействия, а также применение иных мер, предусмотренных действующим законодательством.</w:t>
      </w:r>
      <w:r w:rsidR="00F9448E" w:rsidRPr="00F9448E">
        <w:rPr>
          <w:rFonts w:ascii="Times New Roman" w:eastAsia="Times New Roman" w:hAnsi="Times New Roman" w:cs="Times New Roman"/>
          <w:color w:val="000000"/>
          <w:sz w:val="27"/>
          <w:szCs w:val="27"/>
          <w:lang w:eastAsia="ru-RU"/>
        </w:rPr>
        <w:br/>
      </w:r>
      <w:r w:rsidR="007D09B7">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9.20. Заведующий дошкольным образовательным учреждением имеет право привлекать работников к дисциплинарной и материальной ответственности в порядке, установленном Трудовым кодексом Российской Федерации, иными федеральными законами.</w:t>
      </w:r>
    </w:p>
    <w:p w:rsidR="00F9448E" w:rsidRPr="00F9448E" w:rsidRDefault="007D09B7" w:rsidP="00F9448E">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t xml:space="preserve">       </w:t>
      </w:r>
      <w:r w:rsidR="00F9448E" w:rsidRPr="00F9448E">
        <w:rPr>
          <w:rFonts w:ascii="Times New Roman" w:eastAsia="Times New Roman" w:hAnsi="Times New Roman" w:cs="Times New Roman"/>
          <w:b/>
          <w:bCs/>
          <w:color w:val="000000"/>
          <w:sz w:val="27"/>
          <w:szCs w:val="27"/>
          <w:lang w:eastAsia="ru-RU"/>
        </w:rPr>
        <w:t>10. Медицинские осмотры. Личная гигиена</w:t>
      </w:r>
    </w:p>
    <w:p w:rsidR="00F9448E" w:rsidRPr="00F9448E" w:rsidRDefault="007D09B7" w:rsidP="00F9448E">
      <w:pPr>
        <w:spacing w:before="100" w:beforeAutospacing="1" w:after="100" w:afterAutospacing="1" w:line="240" w:lineRule="auto"/>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10.1. Работники проходят профилактические медицинские осмотры, соблюдают личную гигиену, осуществляют трудовую деятельность в ДОУ в соответствии с СанПиН 2.4.1.3049-13 "Санитарно-эпидемиологические требования к устройству, содержанию и организации режима работы дошкольных образовательных организаций"».</w:t>
      </w:r>
      <w:r w:rsidR="00F9448E" w:rsidRPr="00F9448E">
        <w:rPr>
          <w:rFonts w:ascii="Times New Roman" w:eastAsia="Times New Roman" w:hAnsi="Times New Roman" w:cs="Times New Roman"/>
          <w:color w:val="000000"/>
          <w:sz w:val="27"/>
          <w:szCs w:val="27"/>
          <w:lang w:eastAsia="ru-RU"/>
        </w:rPr>
        <w:br/>
      </w: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10.2. </w:t>
      </w:r>
      <w:ins w:id="28" w:author="Unknown">
        <w:r w:rsidR="00F9448E" w:rsidRPr="00F9448E">
          <w:rPr>
            <w:rFonts w:ascii="Times New Roman" w:eastAsia="Times New Roman" w:hAnsi="Times New Roman" w:cs="Times New Roman"/>
            <w:color w:val="000000"/>
            <w:sz w:val="27"/>
            <w:szCs w:val="27"/>
            <w:lang w:eastAsia="ru-RU"/>
          </w:rPr>
          <w:t>Заведующий ДОУ обеспечивает:</w:t>
        </w:r>
      </w:ins>
    </w:p>
    <w:p w:rsidR="00F9448E" w:rsidRPr="00F9448E" w:rsidRDefault="001D0CCE" w:rsidP="007D09B7">
      <w:pPr>
        <w:spacing w:after="0" w:line="240" w:lineRule="auto"/>
        <w:ind w:firstLine="426"/>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наличие в дошкольном образовательном учреждении Санитарных правил и норм и доведение их содержания до работников;</w:t>
      </w:r>
    </w:p>
    <w:p w:rsidR="00F9448E" w:rsidRPr="00F9448E" w:rsidRDefault="001D0CCE" w:rsidP="007D09B7">
      <w:pPr>
        <w:spacing w:after="0" w:line="240" w:lineRule="auto"/>
        <w:ind w:firstLine="426"/>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выполнение требований Санитарных правил и норм всеми работниками детского сада;</w:t>
      </w:r>
    </w:p>
    <w:p w:rsidR="00F9448E" w:rsidRPr="00F9448E" w:rsidRDefault="001D0CCE" w:rsidP="007D09B7">
      <w:pPr>
        <w:spacing w:after="0" w:line="240" w:lineRule="auto"/>
        <w:ind w:firstLine="426"/>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lastRenderedPageBreak/>
        <w:t xml:space="preserve">- </w:t>
      </w:r>
      <w:r w:rsidR="00F9448E" w:rsidRPr="00F9448E">
        <w:rPr>
          <w:rFonts w:ascii="Times New Roman" w:eastAsia="Times New Roman" w:hAnsi="Times New Roman" w:cs="Times New Roman"/>
          <w:color w:val="000000"/>
          <w:sz w:val="27"/>
          <w:szCs w:val="27"/>
          <w:lang w:eastAsia="ru-RU"/>
        </w:rPr>
        <w:t>необходимые условия для соблюдения Санитарных правил и норм в дошкольном образовательном учреждении;</w:t>
      </w:r>
    </w:p>
    <w:p w:rsidR="00F9448E" w:rsidRPr="00F9448E" w:rsidRDefault="001D0CCE" w:rsidP="007D09B7">
      <w:pPr>
        <w:spacing w:after="0" w:line="240" w:lineRule="auto"/>
        <w:ind w:firstLine="426"/>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прием на работу лиц, имеющих допуск по состоянию здоровья, прошедших профессиональную гигиеническую подготовку и аттестацию;</w:t>
      </w:r>
    </w:p>
    <w:p w:rsidR="00F9448E" w:rsidRPr="00F9448E" w:rsidRDefault="001D0CCE" w:rsidP="007D09B7">
      <w:pPr>
        <w:spacing w:after="0" w:line="240" w:lineRule="auto"/>
        <w:ind w:firstLine="426"/>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наличие личных медицинских книжек на каждого работника дошкольного образовательного учреждения;</w:t>
      </w:r>
    </w:p>
    <w:p w:rsidR="00F9448E" w:rsidRPr="00F9448E" w:rsidRDefault="001D0CCE" w:rsidP="007D09B7">
      <w:pPr>
        <w:spacing w:after="0" w:line="240" w:lineRule="auto"/>
        <w:ind w:firstLine="426"/>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своевременное прохождение периодических медицинских обследований всеми работниками;</w:t>
      </w:r>
    </w:p>
    <w:p w:rsidR="00F9448E" w:rsidRPr="00F9448E" w:rsidRDefault="001D0CCE" w:rsidP="007D09B7">
      <w:pPr>
        <w:spacing w:after="0" w:line="240" w:lineRule="auto"/>
        <w:ind w:firstLine="426"/>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организацию гигиенической подготовки и переподготовки по программе гигиенического обучения;</w:t>
      </w:r>
    </w:p>
    <w:p w:rsidR="00F9448E" w:rsidRPr="00F9448E" w:rsidRDefault="001D0CCE" w:rsidP="007D09B7">
      <w:pPr>
        <w:spacing w:after="0" w:line="240" w:lineRule="auto"/>
        <w:ind w:firstLine="426"/>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условия труда работников в соответствии с действующим законодательством Российской Федерации, санитарными правилами и гигиеническими нормативами;</w:t>
      </w:r>
    </w:p>
    <w:p w:rsidR="00F9448E" w:rsidRPr="00F9448E" w:rsidRDefault="001D0CCE" w:rsidP="007D09B7">
      <w:pPr>
        <w:spacing w:after="0" w:line="240" w:lineRule="auto"/>
        <w:ind w:firstLine="426"/>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проведение при необходимости мероприятий по дезинфекции, дезинсекции и дератизации:</w:t>
      </w:r>
    </w:p>
    <w:p w:rsidR="00F9448E" w:rsidRPr="00F9448E" w:rsidRDefault="001D0CCE" w:rsidP="007D09B7">
      <w:pPr>
        <w:spacing w:after="0" w:line="240" w:lineRule="auto"/>
        <w:ind w:firstLine="426"/>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наличие аптечек для оказания первой помощи и их своевременное пополнение;</w:t>
      </w:r>
    </w:p>
    <w:p w:rsidR="00F9448E" w:rsidRPr="00F9448E" w:rsidRDefault="001D0CCE" w:rsidP="007D09B7">
      <w:pPr>
        <w:spacing w:after="0" w:line="240" w:lineRule="auto"/>
        <w:ind w:firstLine="426"/>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организацию санитарно-гигиенической работы с персоналом путем проведения семинаров, бесед, лекций.</w:t>
      </w:r>
    </w:p>
    <w:p w:rsidR="00F9448E" w:rsidRPr="00F9448E" w:rsidRDefault="00F9448E" w:rsidP="001D0CCE">
      <w:pPr>
        <w:spacing w:before="100" w:beforeAutospacing="1" w:after="100" w:afterAutospacing="1" w:line="240" w:lineRule="auto"/>
        <w:ind w:firstLine="567"/>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10.3. Медицинский персонал осуществляет повседневный контроль над соблюдением требований санитарных норм в дошкольном образовательном учреждении.</w:t>
      </w:r>
    </w:p>
    <w:p w:rsidR="00F9448E" w:rsidRPr="00F9448E" w:rsidRDefault="00F9448E" w:rsidP="001D0CCE">
      <w:pPr>
        <w:spacing w:before="100" w:beforeAutospacing="1" w:after="100" w:afterAutospacing="1" w:line="240" w:lineRule="auto"/>
        <w:ind w:firstLine="567"/>
        <w:outlineLvl w:val="2"/>
        <w:rPr>
          <w:rFonts w:ascii="Times New Roman" w:eastAsia="Times New Roman" w:hAnsi="Times New Roman" w:cs="Times New Roman"/>
          <w:b/>
          <w:bCs/>
          <w:color w:val="000000"/>
          <w:sz w:val="27"/>
          <w:szCs w:val="27"/>
          <w:lang w:eastAsia="ru-RU"/>
        </w:rPr>
      </w:pPr>
      <w:r w:rsidRPr="00F9448E">
        <w:rPr>
          <w:rFonts w:ascii="Times New Roman" w:eastAsia="Times New Roman" w:hAnsi="Times New Roman" w:cs="Times New Roman"/>
          <w:b/>
          <w:bCs/>
          <w:color w:val="000000"/>
          <w:sz w:val="27"/>
          <w:szCs w:val="27"/>
          <w:lang w:eastAsia="ru-RU"/>
        </w:rPr>
        <w:t>11. Заключительные положения</w:t>
      </w:r>
    </w:p>
    <w:p w:rsidR="00F9448E" w:rsidRPr="00F9448E" w:rsidRDefault="00F9448E" w:rsidP="001D0CCE">
      <w:pPr>
        <w:spacing w:before="100" w:beforeAutospacing="1" w:after="100" w:afterAutospacing="1" w:line="240" w:lineRule="auto"/>
        <w:ind w:firstLine="567"/>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11.1. Конкретные обязанности работников определяются должностными инструкциями, разработанными с учетом условий работы администрацией ДОУ совместно с профсоюзным комитетом на основе квалификационных характеристик, профессиональных стандартов, Устава и настоящих правил.</w:t>
      </w:r>
      <w:r w:rsidRPr="00F9448E">
        <w:rPr>
          <w:rFonts w:ascii="Times New Roman" w:eastAsia="Times New Roman" w:hAnsi="Times New Roman" w:cs="Times New Roman"/>
          <w:color w:val="000000"/>
          <w:sz w:val="27"/>
          <w:szCs w:val="27"/>
          <w:lang w:eastAsia="ru-RU"/>
        </w:rPr>
        <w:br/>
      </w:r>
      <w:r w:rsidR="001D0CCE">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11.2. </w:t>
      </w:r>
      <w:ins w:id="29" w:author="Unknown">
        <w:r w:rsidRPr="00F9448E">
          <w:rPr>
            <w:rFonts w:ascii="Times New Roman" w:eastAsia="Times New Roman" w:hAnsi="Times New Roman" w:cs="Times New Roman"/>
            <w:color w:val="000000"/>
            <w:sz w:val="27"/>
            <w:szCs w:val="27"/>
            <w:lang w:eastAsia="ru-RU"/>
          </w:rPr>
          <w:t>При осуществлении в ДОУ функций по контролю за образовательным процессом и в других случаях не допускается:</w:t>
        </w:r>
      </w:ins>
    </w:p>
    <w:p w:rsidR="00F9448E" w:rsidRPr="00F9448E" w:rsidRDefault="00C65BC7" w:rsidP="001D0CCE">
      <w:pPr>
        <w:spacing w:after="0" w:line="240" w:lineRule="auto"/>
        <w:ind w:firstLine="567"/>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присутствие на занятиях посторонних лиц без разрешения заведующего детским садом;</w:t>
      </w:r>
    </w:p>
    <w:p w:rsidR="00F9448E" w:rsidRPr="00F9448E" w:rsidRDefault="00C65BC7" w:rsidP="001D0CCE">
      <w:pPr>
        <w:spacing w:after="0" w:line="240" w:lineRule="auto"/>
        <w:ind w:firstLine="567"/>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входить группу после начала занятия, за исключением заведующего дошкольным образовательным учреждением;</w:t>
      </w:r>
    </w:p>
    <w:p w:rsidR="00F9448E" w:rsidRPr="00F9448E" w:rsidRDefault="00C65BC7" w:rsidP="001D0CCE">
      <w:pPr>
        <w:spacing w:after="0" w:line="240" w:lineRule="auto"/>
        <w:ind w:firstLine="567"/>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 </w:t>
      </w:r>
      <w:r w:rsidR="00F9448E" w:rsidRPr="00F9448E">
        <w:rPr>
          <w:rFonts w:ascii="Times New Roman" w:eastAsia="Times New Roman" w:hAnsi="Times New Roman" w:cs="Times New Roman"/>
          <w:color w:val="000000"/>
          <w:sz w:val="27"/>
          <w:szCs w:val="27"/>
          <w:lang w:eastAsia="ru-RU"/>
        </w:rPr>
        <w:t>делать педагогическим работникам замечания по поводу их работы во время проведения занятий и в присутствии воспитанников и их родителей (законных представителей).</w:t>
      </w:r>
    </w:p>
    <w:p w:rsidR="00F9448E" w:rsidRPr="00F9448E" w:rsidRDefault="00F9448E" w:rsidP="00C65BC7">
      <w:pPr>
        <w:spacing w:before="100" w:beforeAutospacing="1" w:after="100" w:afterAutospacing="1" w:line="240" w:lineRule="auto"/>
        <w:ind w:firstLine="567"/>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color w:val="000000"/>
          <w:sz w:val="27"/>
          <w:szCs w:val="27"/>
          <w:lang w:eastAsia="ru-RU"/>
        </w:rPr>
        <w:t>11.3. Все работники дошкольного образовательного учреждения обязаны проявлять взаимную вежливость, уважение, терпимость, соблюдать трудовую дисциплину и профессиональную этику.</w:t>
      </w:r>
      <w:r w:rsidRPr="00F9448E">
        <w:rPr>
          <w:rFonts w:ascii="Times New Roman" w:eastAsia="Times New Roman" w:hAnsi="Times New Roman" w:cs="Times New Roman"/>
          <w:color w:val="000000"/>
          <w:sz w:val="27"/>
          <w:szCs w:val="27"/>
          <w:lang w:eastAsia="ru-RU"/>
        </w:rPr>
        <w:br/>
      </w:r>
      <w:r w:rsidR="00C65BC7">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 xml:space="preserve">11.4. Настоящие Правила внутреннего трудового распорядка представлены как образец и являются локальным нормативным актом ДОУ, принимаются на Общем собрании работников, согласовываются с профсоюзным комитетом и утверждаются (либо вводится в действие) приказом заведующего дошкольной </w:t>
      </w:r>
      <w:r w:rsidRPr="00F9448E">
        <w:rPr>
          <w:rFonts w:ascii="Times New Roman" w:eastAsia="Times New Roman" w:hAnsi="Times New Roman" w:cs="Times New Roman"/>
          <w:color w:val="000000"/>
          <w:sz w:val="27"/>
          <w:szCs w:val="27"/>
          <w:lang w:eastAsia="ru-RU"/>
        </w:rPr>
        <w:lastRenderedPageBreak/>
        <w:t>образовательной организацией.</w:t>
      </w:r>
      <w:r w:rsidRPr="00F9448E">
        <w:rPr>
          <w:rFonts w:ascii="Times New Roman" w:eastAsia="Times New Roman" w:hAnsi="Times New Roman" w:cs="Times New Roman"/>
          <w:color w:val="000000"/>
          <w:sz w:val="27"/>
          <w:szCs w:val="27"/>
          <w:lang w:eastAsia="ru-RU"/>
        </w:rPr>
        <w:br/>
      </w:r>
      <w:r w:rsidR="00C65BC7">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11.5. С Правилами внутреннего трудового распорядка должны быть ознакомлены все работники ДОУ. При приеме на работу (до подписания трудового договора) заведующий обязан ознакомить работника с настоящими правилами под роспись. Текст данных Правил внутреннего трудового распорядка размещается в детском саду в доступном и видном месте.</w:t>
      </w:r>
      <w:r w:rsidRPr="00F9448E">
        <w:rPr>
          <w:rFonts w:ascii="Times New Roman" w:eastAsia="Times New Roman" w:hAnsi="Times New Roman" w:cs="Times New Roman"/>
          <w:color w:val="000000"/>
          <w:sz w:val="27"/>
          <w:szCs w:val="27"/>
          <w:lang w:eastAsia="ru-RU"/>
        </w:rPr>
        <w:br/>
      </w:r>
      <w:r w:rsidR="00C65BC7">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11.6. Настоящие Правила принимаются на неопределенный срок. Изменения и дополнения к ним вносятся и принимаются в порядке, предусмотренном п.11.4. настоящих Правил и ст. 372 Трудового Кодекса Российской Федерации.</w:t>
      </w:r>
      <w:r w:rsidRPr="00F9448E">
        <w:rPr>
          <w:rFonts w:ascii="Times New Roman" w:eastAsia="Times New Roman" w:hAnsi="Times New Roman" w:cs="Times New Roman"/>
          <w:color w:val="000000"/>
          <w:sz w:val="27"/>
          <w:szCs w:val="27"/>
          <w:lang w:eastAsia="ru-RU"/>
        </w:rPr>
        <w:br/>
      </w:r>
      <w:r w:rsidR="00C65BC7">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11.7. После принятия Правил (или изменений и дополнений отдельных пунктов и разделов) в новой редакции предыдущая редакция автоматически утрачивает силу.</w:t>
      </w:r>
      <w:r w:rsidRPr="00F9448E">
        <w:rPr>
          <w:rFonts w:ascii="Times New Roman" w:eastAsia="Times New Roman" w:hAnsi="Times New Roman" w:cs="Times New Roman"/>
          <w:color w:val="000000"/>
          <w:sz w:val="27"/>
          <w:szCs w:val="27"/>
          <w:lang w:eastAsia="ru-RU"/>
        </w:rPr>
        <w:br/>
      </w:r>
      <w:r w:rsidR="00C65BC7">
        <w:rPr>
          <w:rFonts w:ascii="Times New Roman" w:eastAsia="Times New Roman" w:hAnsi="Times New Roman" w:cs="Times New Roman"/>
          <w:color w:val="000000"/>
          <w:sz w:val="27"/>
          <w:szCs w:val="27"/>
          <w:lang w:eastAsia="ru-RU"/>
        </w:rPr>
        <w:t xml:space="preserve">     </w:t>
      </w:r>
      <w:r w:rsidRPr="00F9448E">
        <w:rPr>
          <w:rFonts w:ascii="Times New Roman" w:eastAsia="Times New Roman" w:hAnsi="Times New Roman" w:cs="Times New Roman"/>
          <w:color w:val="000000"/>
          <w:sz w:val="27"/>
          <w:szCs w:val="27"/>
          <w:lang w:eastAsia="ru-RU"/>
        </w:rPr>
        <w:t>11.8. С вновь принятыми Правилами внутреннего трудового распорядка, внесенными в них изменениями и дополнениями, заведующий дошкольным образовательным учреждением знакомит работников под роспись с указанием даты ознакомления.</w:t>
      </w:r>
    </w:p>
    <w:p w:rsidR="00F9448E" w:rsidRPr="00F9448E" w:rsidRDefault="00F9448E" w:rsidP="00F9448E">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F9448E">
        <w:rPr>
          <w:rFonts w:ascii="Times New Roman" w:eastAsia="Times New Roman" w:hAnsi="Times New Roman" w:cs="Times New Roman"/>
          <w:i/>
          <w:iCs/>
          <w:color w:val="000000"/>
          <w:sz w:val="27"/>
          <w:szCs w:val="27"/>
          <w:lang w:eastAsia="ru-RU"/>
        </w:rPr>
        <w:t>Согласовано с Профсоюзным комитетом</w:t>
      </w:r>
    </w:p>
    <w:p w:rsidR="00A136E1" w:rsidRPr="00DA6BF0" w:rsidRDefault="00960BE6" w:rsidP="00A136E1">
      <w:r>
        <w:rPr>
          <w:rFonts w:ascii="Times New Roman" w:eastAsia="Times New Roman" w:hAnsi="Times New Roman" w:cs="Times New Roman"/>
          <w:color w:val="000000"/>
          <w:sz w:val="27"/>
          <w:szCs w:val="27"/>
          <w:lang w:eastAsia="ru-RU"/>
        </w:rPr>
        <w:t>__________Ибрагимова  Л.Ш.</w:t>
      </w:r>
      <w:bookmarkStart w:id="30" w:name="_GoBack"/>
      <w:bookmarkEnd w:id="30"/>
    </w:p>
    <w:p w:rsidR="00A136E1" w:rsidRPr="00DA6BF0" w:rsidRDefault="00A136E1" w:rsidP="00F9448E"/>
    <w:sectPr w:rsidR="00A136E1" w:rsidRPr="00DA6BF0" w:rsidSect="005C031C">
      <w:headerReference w:type="default" r:id="rId9"/>
      <w:pgSz w:w="11906" w:h="16838"/>
      <w:pgMar w:top="709" w:right="850"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178" w:rsidRDefault="002C4178" w:rsidP="000F379A">
      <w:pPr>
        <w:spacing w:after="0" w:line="240" w:lineRule="auto"/>
      </w:pPr>
      <w:r>
        <w:separator/>
      </w:r>
    </w:p>
  </w:endnote>
  <w:endnote w:type="continuationSeparator" w:id="0">
    <w:p w:rsidR="002C4178" w:rsidRDefault="002C4178" w:rsidP="000F3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178" w:rsidRDefault="002C4178" w:rsidP="000F379A">
      <w:pPr>
        <w:spacing w:after="0" w:line="240" w:lineRule="auto"/>
      </w:pPr>
      <w:r>
        <w:separator/>
      </w:r>
    </w:p>
  </w:footnote>
  <w:footnote w:type="continuationSeparator" w:id="0">
    <w:p w:rsidR="002C4178" w:rsidRDefault="002C4178" w:rsidP="000F37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5010606"/>
      <w:docPartObj>
        <w:docPartGallery w:val="Page Numbers (Top of Page)"/>
        <w:docPartUnique/>
      </w:docPartObj>
    </w:sdtPr>
    <w:sdtEndPr/>
    <w:sdtContent>
      <w:p w:rsidR="000F379A" w:rsidRDefault="000F379A">
        <w:pPr>
          <w:pStyle w:val="a3"/>
          <w:jc w:val="center"/>
        </w:pPr>
        <w:r>
          <w:fldChar w:fldCharType="begin"/>
        </w:r>
        <w:r>
          <w:instrText>PAGE   \* MERGEFORMAT</w:instrText>
        </w:r>
        <w:r>
          <w:fldChar w:fldCharType="separate"/>
        </w:r>
        <w:r w:rsidR="00960BE6">
          <w:rPr>
            <w:noProof/>
          </w:rPr>
          <w:t>29</w:t>
        </w:r>
        <w:r>
          <w:fldChar w:fldCharType="end"/>
        </w:r>
      </w:p>
    </w:sdtContent>
  </w:sdt>
  <w:p w:rsidR="000F379A" w:rsidRDefault="000F379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43594"/>
    <w:multiLevelType w:val="multilevel"/>
    <w:tmpl w:val="64E66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0D4FA7"/>
    <w:multiLevelType w:val="multilevel"/>
    <w:tmpl w:val="11AAE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261CD"/>
    <w:multiLevelType w:val="multilevel"/>
    <w:tmpl w:val="76ECB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D62F3B"/>
    <w:multiLevelType w:val="multilevel"/>
    <w:tmpl w:val="615C7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945EA2"/>
    <w:multiLevelType w:val="multilevel"/>
    <w:tmpl w:val="62860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6770E2"/>
    <w:multiLevelType w:val="multilevel"/>
    <w:tmpl w:val="CE7E6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8B387B"/>
    <w:multiLevelType w:val="multilevel"/>
    <w:tmpl w:val="F9E67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373F8F"/>
    <w:multiLevelType w:val="multilevel"/>
    <w:tmpl w:val="0DB63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A920A9"/>
    <w:multiLevelType w:val="multilevel"/>
    <w:tmpl w:val="41A4B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312389"/>
    <w:multiLevelType w:val="multilevel"/>
    <w:tmpl w:val="04E4E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6321C1"/>
    <w:multiLevelType w:val="multilevel"/>
    <w:tmpl w:val="35E27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1546E5"/>
    <w:multiLevelType w:val="multilevel"/>
    <w:tmpl w:val="E8BE6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124387"/>
    <w:multiLevelType w:val="multilevel"/>
    <w:tmpl w:val="8752D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0D1D83"/>
    <w:multiLevelType w:val="multilevel"/>
    <w:tmpl w:val="AF5A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EA0605"/>
    <w:multiLevelType w:val="multilevel"/>
    <w:tmpl w:val="4DD43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D6206B"/>
    <w:multiLevelType w:val="multilevel"/>
    <w:tmpl w:val="A75C0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4B7A4D"/>
    <w:multiLevelType w:val="multilevel"/>
    <w:tmpl w:val="3A960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A1276B"/>
    <w:multiLevelType w:val="multilevel"/>
    <w:tmpl w:val="C7243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E013FF"/>
    <w:multiLevelType w:val="multilevel"/>
    <w:tmpl w:val="C5249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D91024"/>
    <w:multiLevelType w:val="multilevel"/>
    <w:tmpl w:val="D214D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E36F78"/>
    <w:multiLevelType w:val="multilevel"/>
    <w:tmpl w:val="3A648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086592"/>
    <w:multiLevelType w:val="multilevel"/>
    <w:tmpl w:val="976A4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C74737D"/>
    <w:multiLevelType w:val="multilevel"/>
    <w:tmpl w:val="B62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9E77B5"/>
    <w:multiLevelType w:val="multilevel"/>
    <w:tmpl w:val="54407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FA0983"/>
    <w:multiLevelType w:val="multilevel"/>
    <w:tmpl w:val="4B7C2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FC6901"/>
    <w:multiLevelType w:val="multilevel"/>
    <w:tmpl w:val="123E1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3E0988"/>
    <w:multiLevelType w:val="multilevel"/>
    <w:tmpl w:val="8F483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6"/>
  </w:num>
  <w:num w:numId="3">
    <w:abstractNumId w:val="20"/>
  </w:num>
  <w:num w:numId="4">
    <w:abstractNumId w:val="9"/>
  </w:num>
  <w:num w:numId="5">
    <w:abstractNumId w:val="1"/>
  </w:num>
  <w:num w:numId="6">
    <w:abstractNumId w:val="13"/>
  </w:num>
  <w:num w:numId="7">
    <w:abstractNumId w:val="7"/>
  </w:num>
  <w:num w:numId="8">
    <w:abstractNumId w:val="5"/>
  </w:num>
  <w:num w:numId="9">
    <w:abstractNumId w:val="22"/>
  </w:num>
  <w:num w:numId="10">
    <w:abstractNumId w:val="14"/>
  </w:num>
  <w:num w:numId="11">
    <w:abstractNumId w:val="17"/>
  </w:num>
  <w:num w:numId="12">
    <w:abstractNumId w:val="6"/>
  </w:num>
  <w:num w:numId="13">
    <w:abstractNumId w:val="18"/>
  </w:num>
  <w:num w:numId="14">
    <w:abstractNumId w:val="2"/>
  </w:num>
  <w:num w:numId="15">
    <w:abstractNumId w:val="4"/>
  </w:num>
  <w:num w:numId="16">
    <w:abstractNumId w:val="21"/>
  </w:num>
  <w:num w:numId="17">
    <w:abstractNumId w:val="12"/>
  </w:num>
  <w:num w:numId="18">
    <w:abstractNumId w:val="11"/>
  </w:num>
  <w:num w:numId="19">
    <w:abstractNumId w:val="24"/>
  </w:num>
  <w:num w:numId="20">
    <w:abstractNumId w:val="8"/>
  </w:num>
  <w:num w:numId="21">
    <w:abstractNumId w:val="23"/>
  </w:num>
  <w:num w:numId="22">
    <w:abstractNumId w:val="19"/>
  </w:num>
  <w:num w:numId="23">
    <w:abstractNumId w:val="0"/>
  </w:num>
  <w:num w:numId="24">
    <w:abstractNumId w:val="25"/>
  </w:num>
  <w:num w:numId="25">
    <w:abstractNumId w:val="15"/>
  </w:num>
  <w:num w:numId="26">
    <w:abstractNumId w:val="10"/>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6E1"/>
    <w:rsid w:val="00011101"/>
    <w:rsid w:val="000F379A"/>
    <w:rsid w:val="001155AF"/>
    <w:rsid w:val="00144977"/>
    <w:rsid w:val="0015028E"/>
    <w:rsid w:val="00162CF2"/>
    <w:rsid w:val="001C29E8"/>
    <w:rsid w:val="001D0CCE"/>
    <w:rsid w:val="002B746E"/>
    <w:rsid w:val="002C4178"/>
    <w:rsid w:val="003175B7"/>
    <w:rsid w:val="00330038"/>
    <w:rsid w:val="0033353E"/>
    <w:rsid w:val="00336CCF"/>
    <w:rsid w:val="00346858"/>
    <w:rsid w:val="003570FE"/>
    <w:rsid w:val="00377BAE"/>
    <w:rsid w:val="004310E9"/>
    <w:rsid w:val="004539AD"/>
    <w:rsid w:val="00480D06"/>
    <w:rsid w:val="004C1E2C"/>
    <w:rsid w:val="004E2A4A"/>
    <w:rsid w:val="00531F6E"/>
    <w:rsid w:val="005836BC"/>
    <w:rsid w:val="005B3A3A"/>
    <w:rsid w:val="005C031C"/>
    <w:rsid w:val="00623DEB"/>
    <w:rsid w:val="00633292"/>
    <w:rsid w:val="006555A7"/>
    <w:rsid w:val="00662419"/>
    <w:rsid w:val="00682BAD"/>
    <w:rsid w:val="00686C6F"/>
    <w:rsid w:val="006B6B91"/>
    <w:rsid w:val="006B7341"/>
    <w:rsid w:val="006F0476"/>
    <w:rsid w:val="00781BCA"/>
    <w:rsid w:val="007C68EB"/>
    <w:rsid w:val="007D09B7"/>
    <w:rsid w:val="007E79BC"/>
    <w:rsid w:val="007F492F"/>
    <w:rsid w:val="008445D8"/>
    <w:rsid w:val="008462FB"/>
    <w:rsid w:val="00891008"/>
    <w:rsid w:val="008915B3"/>
    <w:rsid w:val="00926B28"/>
    <w:rsid w:val="009565F4"/>
    <w:rsid w:val="00960BE6"/>
    <w:rsid w:val="0099113D"/>
    <w:rsid w:val="00996BCC"/>
    <w:rsid w:val="009A0F5A"/>
    <w:rsid w:val="009C126A"/>
    <w:rsid w:val="00A11EA8"/>
    <w:rsid w:val="00A136E1"/>
    <w:rsid w:val="00A37193"/>
    <w:rsid w:val="00A53651"/>
    <w:rsid w:val="00AD7649"/>
    <w:rsid w:val="00AE12F6"/>
    <w:rsid w:val="00AF26B9"/>
    <w:rsid w:val="00B51A31"/>
    <w:rsid w:val="00BF001D"/>
    <w:rsid w:val="00C03534"/>
    <w:rsid w:val="00C03F78"/>
    <w:rsid w:val="00C24BF9"/>
    <w:rsid w:val="00C47066"/>
    <w:rsid w:val="00C65BC7"/>
    <w:rsid w:val="00C75BB6"/>
    <w:rsid w:val="00CB63C2"/>
    <w:rsid w:val="00CD2854"/>
    <w:rsid w:val="00D136C3"/>
    <w:rsid w:val="00D2171C"/>
    <w:rsid w:val="00D22D95"/>
    <w:rsid w:val="00D26146"/>
    <w:rsid w:val="00DA2EB9"/>
    <w:rsid w:val="00DD1F54"/>
    <w:rsid w:val="00DE2A27"/>
    <w:rsid w:val="00E55434"/>
    <w:rsid w:val="00E62ED9"/>
    <w:rsid w:val="00E70D7D"/>
    <w:rsid w:val="00EA14FF"/>
    <w:rsid w:val="00EC0E1A"/>
    <w:rsid w:val="00F52019"/>
    <w:rsid w:val="00F94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AA16D"/>
  <w15:chartTrackingRefBased/>
  <w15:docId w15:val="{AD8083BC-2951-4C52-A58C-E634E02DA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semiHidden/>
    <w:unhideWhenUsed/>
    <w:qFormat/>
    <w:rsid w:val="00162CF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162CF2"/>
    <w:rPr>
      <w:rFonts w:asciiTheme="majorHAnsi" w:eastAsiaTheme="majorEastAsia" w:hAnsiTheme="majorHAnsi" w:cstheme="majorBidi"/>
      <w:color w:val="1F3763" w:themeColor="accent1" w:themeShade="7F"/>
      <w:sz w:val="24"/>
      <w:szCs w:val="24"/>
    </w:rPr>
  </w:style>
  <w:style w:type="paragraph" w:styleId="a3">
    <w:name w:val="header"/>
    <w:basedOn w:val="a"/>
    <w:link w:val="a4"/>
    <w:uiPriority w:val="99"/>
    <w:unhideWhenUsed/>
    <w:rsid w:val="000F379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F379A"/>
  </w:style>
  <w:style w:type="paragraph" w:styleId="a5">
    <w:name w:val="footer"/>
    <w:basedOn w:val="a"/>
    <w:link w:val="a6"/>
    <w:uiPriority w:val="99"/>
    <w:unhideWhenUsed/>
    <w:rsid w:val="000F379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F379A"/>
  </w:style>
  <w:style w:type="paragraph" w:styleId="a7">
    <w:name w:val="Balloon Text"/>
    <w:basedOn w:val="a"/>
    <w:link w:val="a8"/>
    <w:uiPriority w:val="99"/>
    <w:semiHidden/>
    <w:unhideWhenUsed/>
    <w:rsid w:val="00DE2A2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E2A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319082">
      <w:bodyDiv w:val="1"/>
      <w:marLeft w:val="0"/>
      <w:marRight w:val="0"/>
      <w:marTop w:val="0"/>
      <w:marBottom w:val="0"/>
      <w:divBdr>
        <w:top w:val="none" w:sz="0" w:space="0" w:color="auto"/>
        <w:left w:val="none" w:sz="0" w:space="0" w:color="auto"/>
        <w:bottom w:val="none" w:sz="0" w:space="0" w:color="auto"/>
        <w:right w:val="none" w:sz="0" w:space="0" w:color="auto"/>
      </w:divBdr>
    </w:div>
    <w:div w:id="847980977">
      <w:bodyDiv w:val="1"/>
      <w:marLeft w:val="0"/>
      <w:marRight w:val="0"/>
      <w:marTop w:val="0"/>
      <w:marBottom w:val="0"/>
      <w:divBdr>
        <w:top w:val="none" w:sz="0" w:space="0" w:color="auto"/>
        <w:left w:val="none" w:sz="0" w:space="0" w:color="auto"/>
        <w:bottom w:val="none" w:sz="0" w:space="0" w:color="auto"/>
        <w:right w:val="none" w:sz="0" w:space="0" w:color="auto"/>
      </w:divBdr>
      <w:divsChild>
        <w:div w:id="1698044765">
          <w:marLeft w:val="0"/>
          <w:marRight w:val="0"/>
          <w:marTop w:val="0"/>
          <w:marBottom w:val="0"/>
          <w:divBdr>
            <w:top w:val="none" w:sz="0" w:space="0" w:color="auto"/>
            <w:left w:val="none" w:sz="0" w:space="0" w:color="auto"/>
            <w:bottom w:val="none" w:sz="0" w:space="0" w:color="auto"/>
            <w:right w:val="none" w:sz="0" w:space="0" w:color="auto"/>
          </w:divBdr>
          <w:divsChild>
            <w:div w:id="1886332343">
              <w:marLeft w:val="0"/>
              <w:marRight w:val="0"/>
              <w:marTop w:val="0"/>
              <w:marBottom w:val="0"/>
              <w:divBdr>
                <w:top w:val="none" w:sz="0" w:space="0" w:color="auto"/>
                <w:left w:val="none" w:sz="0" w:space="0" w:color="auto"/>
                <w:bottom w:val="none" w:sz="0" w:space="0" w:color="auto"/>
                <w:right w:val="none" w:sz="0" w:space="0" w:color="auto"/>
              </w:divBdr>
            </w:div>
          </w:divsChild>
        </w:div>
        <w:div w:id="811019632">
          <w:marLeft w:val="0"/>
          <w:marRight w:val="0"/>
          <w:marTop w:val="0"/>
          <w:marBottom w:val="0"/>
          <w:divBdr>
            <w:top w:val="none" w:sz="0" w:space="0" w:color="auto"/>
            <w:left w:val="none" w:sz="0" w:space="0" w:color="auto"/>
            <w:bottom w:val="none" w:sz="0" w:space="0" w:color="auto"/>
            <w:right w:val="none" w:sz="0" w:space="0" w:color="auto"/>
          </w:divBdr>
          <w:divsChild>
            <w:div w:id="80334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473880">
      <w:bodyDiv w:val="1"/>
      <w:marLeft w:val="0"/>
      <w:marRight w:val="0"/>
      <w:marTop w:val="0"/>
      <w:marBottom w:val="0"/>
      <w:divBdr>
        <w:top w:val="none" w:sz="0" w:space="0" w:color="auto"/>
        <w:left w:val="none" w:sz="0" w:space="0" w:color="auto"/>
        <w:bottom w:val="none" w:sz="0" w:space="0" w:color="auto"/>
        <w:right w:val="none" w:sz="0" w:space="0" w:color="auto"/>
      </w:divBdr>
      <w:divsChild>
        <w:div w:id="236792152">
          <w:marLeft w:val="0"/>
          <w:marRight w:val="0"/>
          <w:marTop w:val="0"/>
          <w:marBottom w:val="0"/>
          <w:divBdr>
            <w:top w:val="none" w:sz="0" w:space="0" w:color="auto"/>
            <w:left w:val="none" w:sz="0" w:space="0" w:color="auto"/>
            <w:bottom w:val="none" w:sz="0" w:space="0" w:color="auto"/>
            <w:right w:val="none" w:sz="0" w:space="0" w:color="auto"/>
          </w:divBdr>
          <w:divsChild>
            <w:div w:id="330714849">
              <w:marLeft w:val="375"/>
              <w:marRight w:val="375"/>
              <w:marTop w:val="75"/>
              <w:marBottom w:val="0"/>
              <w:divBdr>
                <w:top w:val="none" w:sz="0" w:space="0" w:color="auto"/>
                <w:left w:val="none" w:sz="0" w:space="0" w:color="auto"/>
                <w:bottom w:val="none" w:sz="0" w:space="0" w:color="auto"/>
                <w:right w:val="none" w:sz="0" w:space="0" w:color="auto"/>
              </w:divBdr>
            </w:div>
            <w:div w:id="535316682">
              <w:marLeft w:val="0"/>
              <w:marRight w:val="0"/>
              <w:marTop w:val="0"/>
              <w:marBottom w:val="0"/>
              <w:divBdr>
                <w:top w:val="none" w:sz="0" w:space="0" w:color="auto"/>
                <w:left w:val="none" w:sz="0" w:space="0" w:color="auto"/>
                <w:bottom w:val="none" w:sz="0" w:space="0" w:color="auto"/>
                <w:right w:val="none" w:sz="0" w:space="0" w:color="auto"/>
              </w:divBdr>
            </w:div>
            <w:div w:id="788670271">
              <w:marLeft w:val="0"/>
              <w:marRight w:val="375"/>
              <w:marTop w:val="225"/>
              <w:marBottom w:val="0"/>
              <w:divBdr>
                <w:top w:val="none" w:sz="0" w:space="0" w:color="auto"/>
                <w:left w:val="none" w:sz="0" w:space="0" w:color="auto"/>
                <w:bottom w:val="none" w:sz="0" w:space="0" w:color="auto"/>
                <w:right w:val="none" w:sz="0" w:space="0" w:color="auto"/>
              </w:divBdr>
              <w:divsChild>
                <w:div w:id="2099594122">
                  <w:marLeft w:val="0"/>
                  <w:marRight w:val="0"/>
                  <w:marTop w:val="0"/>
                  <w:marBottom w:val="0"/>
                  <w:divBdr>
                    <w:top w:val="none" w:sz="0" w:space="0" w:color="auto"/>
                    <w:left w:val="none" w:sz="0" w:space="0" w:color="auto"/>
                    <w:bottom w:val="none" w:sz="0" w:space="0" w:color="auto"/>
                    <w:right w:val="none" w:sz="0" w:space="0" w:color="auto"/>
                  </w:divBdr>
                  <w:divsChild>
                    <w:div w:id="1286153939">
                      <w:marLeft w:val="0"/>
                      <w:marRight w:val="0"/>
                      <w:marTop w:val="0"/>
                      <w:marBottom w:val="0"/>
                      <w:divBdr>
                        <w:top w:val="none" w:sz="0" w:space="0" w:color="auto"/>
                        <w:left w:val="none" w:sz="0" w:space="0" w:color="auto"/>
                        <w:bottom w:val="none" w:sz="0" w:space="0" w:color="auto"/>
                        <w:right w:val="none" w:sz="0" w:space="0" w:color="auto"/>
                      </w:divBdr>
                      <w:divsChild>
                        <w:div w:id="1202938712">
                          <w:marLeft w:val="0"/>
                          <w:marRight w:val="0"/>
                          <w:marTop w:val="0"/>
                          <w:marBottom w:val="0"/>
                          <w:divBdr>
                            <w:top w:val="none" w:sz="0" w:space="0" w:color="auto"/>
                            <w:left w:val="none" w:sz="0" w:space="0" w:color="auto"/>
                            <w:bottom w:val="none" w:sz="0" w:space="0" w:color="auto"/>
                            <w:right w:val="none" w:sz="0" w:space="0" w:color="auto"/>
                          </w:divBdr>
                          <w:divsChild>
                            <w:div w:id="53895944">
                              <w:marLeft w:val="0"/>
                              <w:marRight w:val="0"/>
                              <w:marTop w:val="0"/>
                              <w:marBottom w:val="0"/>
                              <w:divBdr>
                                <w:top w:val="none" w:sz="0" w:space="0" w:color="auto"/>
                                <w:left w:val="none" w:sz="0" w:space="0" w:color="auto"/>
                                <w:bottom w:val="none" w:sz="0" w:space="0" w:color="auto"/>
                                <w:right w:val="none" w:sz="0" w:space="0" w:color="auto"/>
                              </w:divBdr>
                              <w:divsChild>
                                <w:div w:id="417990383">
                                  <w:marLeft w:val="0"/>
                                  <w:marRight w:val="0"/>
                                  <w:marTop w:val="0"/>
                                  <w:marBottom w:val="0"/>
                                  <w:divBdr>
                                    <w:top w:val="none" w:sz="0" w:space="0" w:color="auto"/>
                                    <w:left w:val="none" w:sz="0" w:space="0" w:color="auto"/>
                                    <w:bottom w:val="none" w:sz="0" w:space="0" w:color="auto"/>
                                    <w:right w:val="none" w:sz="0" w:space="0" w:color="auto"/>
                                  </w:divBdr>
                                  <w:divsChild>
                                    <w:div w:id="2077168293">
                                      <w:marLeft w:val="0"/>
                                      <w:marRight w:val="0"/>
                                      <w:marTop w:val="30"/>
                                      <w:marBottom w:val="240"/>
                                      <w:divBdr>
                                        <w:top w:val="none" w:sz="0" w:space="0" w:color="auto"/>
                                        <w:left w:val="none" w:sz="0" w:space="0" w:color="auto"/>
                                        <w:bottom w:val="none" w:sz="0" w:space="0" w:color="auto"/>
                                        <w:right w:val="none" w:sz="0" w:space="0" w:color="auto"/>
                                      </w:divBdr>
                                    </w:div>
                                    <w:div w:id="135076326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5493428">
              <w:marLeft w:val="0"/>
              <w:marRight w:val="0"/>
              <w:marTop w:val="0"/>
              <w:marBottom w:val="0"/>
              <w:divBdr>
                <w:top w:val="single" w:sz="6" w:space="0" w:color="FFFFFF"/>
                <w:left w:val="none" w:sz="0" w:space="0" w:color="auto"/>
                <w:bottom w:val="single" w:sz="6" w:space="0" w:color="FFFFFF"/>
                <w:right w:val="none" w:sz="0" w:space="0" w:color="auto"/>
              </w:divBdr>
            </w:div>
          </w:divsChild>
        </w:div>
        <w:div w:id="445739928">
          <w:marLeft w:val="0"/>
          <w:marRight w:val="0"/>
          <w:marTop w:val="75"/>
          <w:marBottom w:val="75"/>
          <w:divBdr>
            <w:top w:val="none" w:sz="0" w:space="0" w:color="auto"/>
            <w:left w:val="none" w:sz="0" w:space="0" w:color="auto"/>
            <w:bottom w:val="none" w:sz="0" w:space="0" w:color="auto"/>
            <w:right w:val="none" w:sz="0" w:space="0" w:color="auto"/>
          </w:divBdr>
          <w:divsChild>
            <w:div w:id="845175435">
              <w:marLeft w:val="0"/>
              <w:marRight w:val="0"/>
              <w:marTop w:val="0"/>
              <w:marBottom w:val="0"/>
              <w:divBdr>
                <w:top w:val="none" w:sz="0" w:space="0" w:color="auto"/>
                <w:left w:val="none" w:sz="0" w:space="0" w:color="auto"/>
                <w:bottom w:val="none" w:sz="0" w:space="0" w:color="auto"/>
                <w:right w:val="none" w:sz="0" w:space="0" w:color="auto"/>
              </w:divBdr>
              <w:divsChild>
                <w:div w:id="1640840317">
                  <w:marLeft w:val="0"/>
                  <w:marRight w:val="0"/>
                  <w:marTop w:val="0"/>
                  <w:marBottom w:val="0"/>
                  <w:divBdr>
                    <w:top w:val="none" w:sz="0" w:space="0" w:color="auto"/>
                    <w:left w:val="none" w:sz="0" w:space="0" w:color="auto"/>
                    <w:bottom w:val="none" w:sz="0" w:space="0" w:color="auto"/>
                    <w:right w:val="none" w:sz="0" w:space="0" w:color="auto"/>
                  </w:divBdr>
                  <w:divsChild>
                    <w:div w:id="89335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6134">
              <w:marLeft w:val="0"/>
              <w:marRight w:val="0"/>
              <w:marTop w:val="75"/>
              <w:marBottom w:val="2"/>
              <w:divBdr>
                <w:top w:val="none" w:sz="0" w:space="0" w:color="auto"/>
                <w:left w:val="none" w:sz="0" w:space="0" w:color="auto"/>
                <w:bottom w:val="none" w:sz="0" w:space="0" w:color="auto"/>
                <w:right w:val="none" w:sz="0" w:space="0" w:color="auto"/>
              </w:divBdr>
              <w:divsChild>
                <w:div w:id="753433963">
                  <w:marLeft w:val="0"/>
                  <w:marRight w:val="0"/>
                  <w:marTop w:val="0"/>
                  <w:marBottom w:val="0"/>
                  <w:divBdr>
                    <w:top w:val="none" w:sz="0" w:space="0" w:color="auto"/>
                    <w:left w:val="none" w:sz="0" w:space="0" w:color="auto"/>
                    <w:bottom w:val="none" w:sz="0" w:space="0" w:color="auto"/>
                    <w:right w:val="none" w:sz="0" w:space="0" w:color="auto"/>
                  </w:divBdr>
                  <w:divsChild>
                    <w:div w:id="710224296">
                      <w:marLeft w:val="0"/>
                      <w:marRight w:val="0"/>
                      <w:marTop w:val="0"/>
                      <w:marBottom w:val="0"/>
                      <w:divBdr>
                        <w:top w:val="none" w:sz="0" w:space="0" w:color="auto"/>
                        <w:left w:val="none" w:sz="0" w:space="0" w:color="auto"/>
                        <w:bottom w:val="none" w:sz="0" w:space="0" w:color="auto"/>
                        <w:right w:val="none" w:sz="0" w:space="0" w:color="auto"/>
                      </w:divBdr>
                      <w:divsChild>
                        <w:div w:id="46538024">
                          <w:marLeft w:val="0"/>
                          <w:marRight w:val="0"/>
                          <w:marTop w:val="0"/>
                          <w:marBottom w:val="0"/>
                          <w:divBdr>
                            <w:top w:val="none" w:sz="0" w:space="0" w:color="auto"/>
                            <w:left w:val="none" w:sz="0" w:space="0" w:color="auto"/>
                            <w:bottom w:val="none" w:sz="0" w:space="0" w:color="auto"/>
                            <w:right w:val="none" w:sz="0" w:space="0" w:color="auto"/>
                          </w:divBdr>
                          <w:divsChild>
                            <w:div w:id="40553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463580">
                  <w:marLeft w:val="0"/>
                  <w:marRight w:val="0"/>
                  <w:marTop w:val="0"/>
                  <w:marBottom w:val="0"/>
                  <w:divBdr>
                    <w:top w:val="none" w:sz="0" w:space="0" w:color="auto"/>
                    <w:left w:val="none" w:sz="0" w:space="0" w:color="auto"/>
                    <w:bottom w:val="none" w:sz="0" w:space="0" w:color="auto"/>
                    <w:right w:val="none" w:sz="0" w:space="0" w:color="auto"/>
                  </w:divBdr>
                  <w:divsChild>
                    <w:div w:id="1205408563">
                      <w:marLeft w:val="0"/>
                      <w:marRight w:val="0"/>
                      <w:marTop w:val="0"/>
                      <w:marBottom w:val="0"/>
                      <w:divBdr>
                        <w:top w:val="none" w:sz="0" w:space="0" w:color="auto"/>
                        <w:left w:val="none" w:sz="0" w:space="0" w:color="auto"/>
                        <w:bottom w:val="none" w:sz="0" w:space="0" w:color="auto"/>
                        <w:right w:val="none" w:sz="0" w:space="0" w:color="auto"/>
                      </w:divBdr>
                      <w:divsChild>
                        <w:div w:id="1533566708">
                          <w:marLeft w:val="0"/>
                          <w:marRight w:val="0"/>
                          <w:marTop w:val="0"/>
                          <w:marBottom w:val="0"/>
                          <w:divBdr>
                            <w:top w:val="none" w:sz="0" w:space="0" w:color="auto"/>
                            <w:left w:val="none" w:sz="0" w:space="0" w:color="auto"/>
                            <w:bottom w:val="none" w:sz="0" w:space="0" w:color="auto"/>
                            <w:right w:val="none" w:sz="0" w:space="0" w:color="auto"/>
                          </w:divBdr>
                          <w:divsChild>
                            <w:div w:id="957683645">
                              <w:marLeft w:val="0"/>
                              <w:marRight w:val="0"/>
                              <w:marTop w:val="0"/>
                              <w:marBottom w:val="0"/>
                              <w:divBdr>
                                <w:top w:val="none" w:sz="0" w:space="0" w:color="auto"/>
                                <w:left w:val="none" w:sz="0" w:space="0" w:color="auto"/>
                                <w:bottom w:val="none" w:sz="0" w:space="0" w:color="auto"/>
                                <w:right w:val="none" w:sz="0" w:space="0" w:color="auto"/>
                              </w:divBdr>
                              <w:divsChild>
                                <w:div w:id="137695625">
                                  <w:marLeft w:val="0"/>
                                  <w:marRight w:val="0"/>
                                  <w:marTop w:val="0"/>
                                  <w:marBottom w:val="0"/>
                                  <w:divBdr>
                                    <w:top w:val="none" w:sz="0" w:space="0" w:color="auto"/>
                                    <w:left w:val="none" w:sz="0" w:space="0" w:color="auto"/>
                                    <w:bottom w:val="none" w:sz="0" w:space="0" w:color="auto"/>
                                    <w:right w:val="none" w:sz="0" w:space="0" w:color="auto"/>
                                  </w:divBdr>
                                  <w:divsChild>
                                    <w:div w:id="1377965621">
                                      <w:marLeft w:val="0"/>
                                      <w:marRight w:val="0"/>
                                      <w:marTop w:val="0"/>
                                      <w:marBottom w:val="0"/>
                                      <w:divBdr>
                                        <w:top w:val="none" w:sz="0" w:space="0" w:color="auto"/>
                                        <w:left w:val="none" w:sz="0" w:space="0" w:color="auto"/>
                                        <w:bottom w:val="none" w:sz="0" w:space="0" w:color="auto"/>
                                        <w:right w:val="none" w:sz="0" w:space="0" w:color="auto"/>
                                      </w:divBdr>
                                      <w:divsChild>
                                        <w:div w:id="216206578">
                                          <w:marLeft w:val="0"/>
                                          <w:marRight w:val="0"/>
                                          <w:marTop w:val="0"/>
                                          <w:marBottom w:val="0"/>
                                          <w:divBdr>
                                            <w:top w:val="none" w:sz="0" w:space="0" w:color="auto"/>
                                            <w:left w:val="none" w:sz="0" w:space="0" w:color="auto"/>
                                            <w:bottom w:val="none" w:sz="0" w:space="0" w:color="auto"/>
                                            <w:right w:val="none" w:sz="0" w:space="0" w:color="auto"/>
                                          </w:divBdr>
                                        </w:div>
                                        <w:div w:id="1940336852">
                                          <w:marLeft w:val="0"/>
                                          <w:marRight w:val="0"/>
                                          <w:marTop w:val="0"/>
                                          <w:marBottom w:val="0"/>
                                          <w:divBdr>
                                            <w:top w:val="none" w:sz="0" w:space="0" w:color="auto"/>
                                            <w:left w:val="none" w:sz="0" w:space="0" w:color="auto"/>
                                            <w:bottom w:val="none" w:sz="0" w:space="0" w:color="auto"/>
                                            <w:right w:val="none" w:sz="0" w:space="0" w:color="auto"/>
                                          </w:divBdr>
                                          <w:divsChild>
                                            <w:div w:id="328563316">
                                              <w:marLeft w:val="0"/>
                                              <w:marRight w:val="0"/>
                                              <w:marTop w:val="0"/>
                                              <w:marBottom w:val="0"/>
                                              <w:divBdr>
                                                <w:top w:val="none" w:sz="0" w:space="0" w:color="auto"/>
                                                <w:left w:val="none" w:sz="0" w:space="0" w:color="auto"/>
                                                <w:bottom w:val="none" w:sz="0" w:space="0" w:color="auto"/>
                                                <w:right w:val="none" w:sz="0" w:space="0" w:color="auto"/>
                                              </w:divBdr>
                                              <w:divsChild>
                                                <w:div w:id="451637703">
                                                  <w:marLeft w:val="0"/>
                                                  <w:marRight w:val="0"/>
                                                  <w:marTop w:val="0"/>
                                                  <w:marBottom w:val="0"/>
                                                  <w:divBdr>
                                                    <w:top w:val="none" w:sz="0" w:space="0" w:color="auto"/>
                                                    <w:left w:val="none" w:sz="0" w:space="0" w:color="auto"/>
                                                    <w:bottom w:val="none" w:sz="0" w:space="0" w:color="auto"/>
                                                    <w:right w:val="none" w:sz="0" w:space="0" w:color="auto"/>
                                                  </w:divBdr>
                                                  <w:divsChild>
                                                    <w:div w:id="5792930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4454722">
                              <w:marLeft w:val="0"/>
                              <w:marRight w:val="0"/>
                              <w:marTop w:val="0"/>
                              <w:marBottom w:val="0"/>
                              <w:divBdr>
                                <w:top w:val="none" w:sz="0" w:space="0" w:color="auto"/>
                                <w:left w:val="none" w:sz="0" w:space="0" w:color="auto"/>
                                <w:bottom w:val="none" w:sz="0" w:space="0" w:color="auto"/>
                                <w:right w:val="none" w:sz="0" w:space="0" w:color="auto"/>
                              </w:divBdr>
                              <w:divsChild>
                                <w:div w:id="1951014692">
                                  <w:marLeft w:val="0"/>
                                  <w:marRight w:val="0"/>
                                  <w:marTop w:val="0"/>
                                  <w:marBottom w:val="0"/>
                                  <w:divBdr>
                                    <w:top w:val="none" w:sz="0" w:space="0" w:color="auto"/>
                                    <w:left w:val="none" w:sz="0" w:space="0" w:color="auto"/>
                                    <w:bottom w:val="none" w:sz="0" w:space="0" w:color="auto"/>
                                    <w:right w:val="none" w:sz="0" w:space="0" w:color="auto"/>
                                  </w:divBdr>
                                  <w:divsChild>
                                    <w:div w:id="421223399">
                                      <w:marLeft w:val="0"/>
                                      <w:marRight w:val="0"/>
                                      <w:marTop w:val="0"/>
                                      <w:marBottom w:val="0"/>
                                      <w:divBdr>
                                        <w:top w:val="none" w:sz="0" w:space="0" w:color="auto"/>
                                        <w:left w:val="none" w:sz="0" w:space="0" w:color="auto"/>
                                        <w:bottom w:val="none" w:sz="0" w:space="0" w:color="auto"/>
                                        <w:right w:val="none" w:sz="0" w:space="0" w:color="auto"/>
                                      </w:divBdr>
                                      <w:divsChild>
                                        <w:div w:id="1538616158">
                                          <w:marLeft w:val="0"/>
                                          <w:marRight w:val="0"/>
                                          <w:marTop w:val="0"/>
                                          <w:marBottom w:val="0"/>
                                          <w:divBdr>
                                            <w:top w:val="none" w:sz="0" w:space="0" w:color="auto"/>
                                            <w:left w:val="none" w:sz="0" w:space="0" w:color="auto"/>
                                            <w:bottom w:val="none" w:sz="0" w:space="0" w:color="auto"/>
                                            <w:right w:val="none" w:sz="0" w:space="0" w:color="auto"/>
                                          </w:divBdr>
                                          <w:divsChild>
                                            <w:div w:id="627778755">
                                              <w:marLeft w:val="0"/>
                                              <w:marRight w:val="0"/>
                                              <w:marTop w:val="0"/>
                                              <w:marBottom w:val="0"/>
                                              <w:divBdr>
                                                <w:top w:val="none" w:sz="0" w:space="0" w:color="auto"/>
                                                <w:left w:val="none" w:sz="0" w:space="0" w:color="auto"/>
                                                <w:bottom w:val="none" w:sz="0" w:space="0" w:color="auto"/>
                                                <w:right w:val="none" w:sz="0" w:space="0" w:color="auto"/>
                                              </w:divBdr>
                                              <w:divsChild>
                                                <w:div w:id="1943953426">
                                                  <w:marLeft w:val="0"/>
                                                  <w:marRight w:val="0"/>
                                                  <w:marTop w:val="0"/>
                                                  <w:marBottom w:val="0"/>
                                                  <w:divBdr>
                                                    <w:top w:val="none" w:sz="0" w:space="0" w:color="auto"/>
                                                    <w:left w:val="none" w:sz="0" w:space="0" w:color="auto"/>
                                                    <w:bottom w:val="none" w:sz="0" w:space="0" w:color="auto"/>
                                                    <w:right w:val="none" w:sz="0" w:space="0" w:color="auto"/>
                                                  </w:divBdr>
                                                  <w:divsChild>
                                                    <w:div w:id="2033603910">
                                                      <w:marLeft w:val="0"/>
                                                      <w:marRight w:val="0"/>
                                                      <w:marTop w:val="0"/>
                                                      <w:marBottom w:val="0"/>
                                                      <w:divBdr>
                                                        <w:top w:val="none" w:sz="0" w:space="0" w:color="auto"/>
                                                        <w:left w:val="none" w:sz="0" w:space="0" w:color="auto"/>
                                                        <w:bottom w:val="none" w:sz="0" w:space="0" w:color="auto"/>
                                                        <w:right w:val="none" w:sz="0" w:space="0" w:color="auto"/>
                                                      </w:divBdr>
                                                      <w:divsChild>
                                                        <w:div w:id="1550457674">
                                                          <w:marLeft w:val="0"/>
                                                          <w:marRight w:val="0"/>
                                                          <w:marTop w:val="0"/>
                                                          <w:marBottom w:val="0"/>
                                                          <w:divBdr>
                                                            <w:top w:val="none" w:sz="0" w:space="0" w:color="auto"/>
                                                            <w:left w:val="none" w:sz="0" w:space="0" w:color="auto"/>
                                                            <w:bottom w:val="none" w:sz="0" w:space="0" w:color="auto"/>
                                                            <w:right w:val="none" w:sz="0" w:space="0" w:color="auto"/>
                                                          </w:divBdr>
                                                          <w:divsChild>
                                                            <w:div w:id="1491747794">
                                                              <w:marLeft w:val="0"/>
                                                              <w:marRight w:val="0"/>
                                                              <w:marTop w:val="0"/>
                                                              <w:marBottom w:val="0"/>
                                                              <w:divBdr>
                                                                <w:top w:val="none" w:sz="0" w:space="0" w:color="auto"/>
                                                                <w:left w:val="none" w:sz="0" w:space="0" w:color="auto"/>
                                                                <w:bottom w:val="none" w:sz="0" w:space="0" w:color="auto"/>
                                                                <w:right w:val="none" w:sz="0" w:space="0" w:color="auto"/>
                                                              </w:divBdr>
                                                              <w:divsChild>
                                                                <w:div w:id="847983969">
                                                                  <w:marLeft w:val="0"/>
                                                                  <w:marRight w:val="0"/>
                                                                  <w:marTop w:val="0"/>
                                                                  <w:marBottom w:val="0"/>
                                                                  <w:divBdr>
                                                                    <w:top w:val="none" w:sz="0" w:space="0" w:color="auto"/>
                                                                    <w:left w:val="none" w:sz="0" w:space="0" w:color="auto"/>
                                                                    <w:bottom w:val="none" w:sz="0" w:space="0" w:color="auto"/>
                                                                    <w:right w:val="none" w:sz="0" w:space="0" w:color="auto"/>
                                                                  </w:divBdr>
                                                                  <w:divsChild>
                                                                    <w:div w:id="1596867847">
                                                                      <w:marLeft w:val="0"/>
                                                                      <w:marRight w:val="0"/>
                                                                      <w:marTop w:val="0"/>
                                                                      <w:marBottom w:val="0"/>
                                                                      <w:divBdr>
                                                                        <w:top w:val="none" w:sz="0" w:space="0" w:color="auto"/>
                                                                        <w:left w:val="none" w:sz="0" w:space="0" w:color="auto"/>
                                                                        <w:bottom w:val="none" w:sz="0" w:space="0" w:color="auto"/>
                                                                        <w:right w:val="none" w:sz="0" w:space="0" w:color="auto"/>
                                                                      </w:divBdr>
                                                                      <w:divsChild>
                                                                        <w:div w:id="1283729847">
                                                                          <w:marLeft w:val="0"/>
                                                                          <w:marRight w:val="0"/>
                                                                          <w:marTop w:val="0"/>
                                                                          <w:marBottom w:val="0"/>
                                                                          <w:divBdr>
                                                                            <w:top w:val="none" w:sz="0" w:space="0" w:color="auto"/>
                                                                            <w:left w:val="none" w:sz="0" w:space="0" w:color="auto"/>
                                                                            <w:bottom w:val="none" w:sz="0" w:space="0" w:color="auto"/>
                                                                            <w:right w:val="none" w:sz="0" w:space="0" w:color="auto"/>
                                                                          </w:divBdr>
                                                                        </w:div>
                                                                        <w:div w:id="202790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6100479">
                                      <w:marLeft w:val="0"/>
                                      <w:marRight w:val="0"/>
                                      <w:marTop w:val="0"/>
                                      <w:marBottom w:val="0"/>
                                      <w:divBdr>
                                        <w:top w:val="none" w:sz="0" w:space="0" w:color="auto"/>
                                        <w:left w:val="none" w:sz="0" w:space="0" w:color="auto"/>
                                        <w:bottom w:val="none" w:sz="0" w:space="0" w:color="auto"/>
                                        <w:right w:val="none" w:sz="0" w:space="0" w:color="auto"/>
                                      </w:divBdr>
                                      <w:divsChild>
                                        <w:div w:id="2036690649">
                                          <w:marLeft w:val="0"/>
                                          <w:marRight w:val="0"/>
                                          <w:marTop w:val="0"/>
                                          <w:marBottom w:val="0"/>
                                          <w:divBdr>
                                            <w:top w:val="none" w:sz="0" w:space="0" w:color="auto"/>
                                            <w:left w:val="none" w:sz="0" w:space="0" w:color="auto"/>
                                            <w:bottom w:val="none" w:sz="0" w:space="0" w:color="auto"/>
                                            <w:right w:val="none" w:sz="0" w:space="0" w:color="auto"/>
                                          </w:divBdr>
                                          <w:divsChild>
                                            <w:div w:id="1160653923">
                                              <w:marLeft w:val="0"/>
                                              <w:marRight w:val="0"/>
                                              <w:marTop w:val="0"/>
                                              <w:marBottom w:val="0"/>
                                              <w:divBdr>
                                                <w:top w:val="none" w:sz="0" w:space="0" w:color="auto"/>
                                                <w:left w:val="none" w:sz="0" w:space="0" w:color="auto"/>
                                                <w:bottom w:val="none" w:sz="0" w:space="0" w:color="auto"/>
                                                <w:right w:val="none" w:sz="0" w:space="0" w:color="auto"/>
                                              </w:divBdr>
                                              <w:divsChild>
                                                <w:div w:id="2034379330">
                                                  <w:marLeft w:val="0"/>
                                                  <w:marRight w:val="0"/>
                                                  <w:marTop w:val="0"/>
                                                  <w:marBottom w:val="0"/>
                                                  <w:divBdr>
                                                    <w:top w:val="none" w:sz="0" w:space="0" w:color="auto"/>
                                                    <w:left w:val="none" w:sz="0" w:space="0" w:color="auto"/>
                                                    <w:bottom w:val="none" w:sz="0" w:space="0" w:color="auto"/>
                                                    <w:right w:val="none" w:sz="0" w:space="0" w:color="auto"/>
                                                  </w:divBdr>
                                                  <w:divsChild>
                                                    <w:div w:id="1466199798">
                                                      <w:marLeft w:val="0"/>
                                                      <w:marRight w:val="0"/>
                                                      <w:marTop w:val="0"/>
                                                      <w:marBottom w:val="0"/>
                                                      <w:divBdr>
                                                        <w:top w:val="none" w:sz="0" w:space="0" w:color="auto"/>
                                                        <w:left w:val="none" w:sz="0" w:space="0" w:color="auto"/>
                                                        <w:bottom w:val="none" w:sz="0" w:space="0" w:color="auto"/>
                                                        <w:right w:val="none" w:sz="0" w:space="0" w:color="auto"/>
                                                      </w:divBdr>
                                                    </w:div>
                                                  </w:divsChild>
                                                </w:div>
                                                <w:div w:id="1559244427">
                                                  <w:marLeft w:val="0"/>
                                                  <w:marRight w:val="0"/>
                                                  <w:marTop w:val="0"/>
                                                  <w:marBottom w:val="0"/>
                                                  <w:divBdr>
                                                    <w:top w:val="none" w:sz="0" w:space="0" w:color="auto"/>
                                                    <w:left w:val="none" w:sz="0" w:space="0" w:color="auto"/>
                                                    <w:bottom w:val="none" w:sz="0" w:space="0" w:color="auto"/>
                                                    <w:right w:val="none" w:sz="0" w:space="0" w:color="auto"/>
                                                  </w:divBdr>
                                                  <w:divsChild>
                                                    <w:div w:id="700589875">
                                                      <w:marLeft w:val="0"/>
                                                      <w:marRight w:val="0"/>
                                                      <w:marTop w:val="0"/>
                                                      <w:marBottom w:val="0"/>
                                                      <w:divBdr>
                                                        <w:top w:val="none" w:sz="0" w:space="0" w:color="auto"/>
                                                        <w:left w:val="none" w:sz="0" w:space="0" w:color="auto"/>
                                                        <w:bottom w:val="none" w:sz="0" w:space="0" w:color="auto"/>
                                                        <w:right w:val="none" w:sz="0" w:space="0" w:color="auto"/>
                                                      </w:divBdr>
                                                    </w:div>
                                                  </w:divsChild>
                                                </w:div>
                                                <w:div w:id="1644002896">
                                                  <w:marLeft w:val="0"/>
                                                  <w:marRight w:val="0"/>
                                                  <w:marTop w:val="0"/>
                                                  <w:marBottom w:val="0"/>
                                                  <w:divBdr>
                                                    <w:top w:val="none" w:sz="0" w:space="0" w:color="auto"/>
                                                    <w:left w:val="none" w:sz="0" w:space="0" w:color="auto"/>
                                                    <w:bottom w:val="none" w:sz="0" w:space="0" w:color="auto"/>
                                                    <w:right w:val="none" w:sz="0" w:space="0" w:color="auto"/>
                                                  </w:divBdr>
                                                  <w:divsChild>
                                                    <w:div w:id="519585939">
                                                      <w:marLeft w:val="0"/>
                                                      <w:marRight w:val="0"/>
                                                      <w:marTop w:val="0"/>
                                                      <w:marBottom w:val="0"/>
                                                      <w:divBdr>
                                                        <w:top w:val="none" w:sz="0" w:space="0" w:color="auto"/>
                                                        <w:left w:val="none" w:sz="0" w:space="0" w:color="auto"/>
                                                        <w:bottom w:val="none" w:sz="0" w:space="0" w:color="auto"/>
                                                        <w:right w:val="none" w:sz="0" w:space="0" w:color="auto"/>
                                                      </w:divBdr>
                                                    </w:div>
                                                  </w:divsChild>
                                                </w:div>
                                                <w:div w:id="1544364319">
                                                  <w:marLeft w:val="0"/>
                                                  <w:marRight w:val="0"/>
                                                  <w:marTop w:val="0"/>
                                                  <w:marBottom w:val="0"/>
                                                  <w:divBdr>
                                                    <w:top w:val="none" w:sz="0" w:space="0" w:color="auto"/>
                                                    <w:left w:val="none" w:sz="0" w:space="0" w:color="auto"/>
                                                    <w:bottom w:val="none" w:sz="0" w:space="0" w:color="auto"/>
                                                    <w:right w:val="none" w:sz="0" w:space="0" w:color="auto"/>
                                                  </w:divBdr>
                                                  <w:divsChild>
                                                    <w:div w:id="1748308148">
                                                      <w:marLeft w:val="0"/>
                                                      <w:marRight w:val="0"/>
                                                      <w:marTop w:val="0"/>
                                                      <w:marBottom w:val="0"/>
                                                      <w:divBdr>
                                                        <w:top w:val="none" w:sz="0" w:space="0" w:color="auto"/>
                                                        <w:left w:val="none" w:sz="0" w:space="0" w:color="auto"/>
                                                        <w:bottom w:val="none" w:sz="0" w:space="0" w:color="auto"/>
                                                        <w:right w:val="none" w:sz="0" w:space="0" w:color="auto"/>
                                                      </w:divBdr>
                                                    </w:div>
                                                  </w:divsChild>
                                                </w:div>
                                                <w:div w:id="1890800592">
                                                  <w:marLeft w:val="0"/>
                                                  <w:marRight w:val="0"/>
                                                  <w:marTop w:val="0"/>
                                                  <w:marBottom w:val="0"/>
                                                  <w:divBdr>
                                                    <w:top w:val="none" w:sz="0" w:space="0" w:color="auto"/>
                                                    <w:left w:val="none" w:sz="0" w:space="0" w:color="auto"/>
                                                    <w:bottom w:val="none" w:sz="0" w:space="0" w:color="auto"/>
                                                    <w:right w:val="none" w:sz="0" w:space="0" w:color="auto"/>
                                                  </w:divBdr>
                                                  <w:divsChild>
                                                    <w:div w:id="887379610">
                                                      <w:marLeft w:val="0"/>
                                                      <w:marRight w:val="0"/>
                                                      <w:marTop w:val="0"/>
                                                      <w:marBottom w:val="0"/>
                                                      <w:divBdr>
                                                        <w:top w:val="none" w:sz="0" w:space="0" w:color="auto"/>
                                                        <w:left w:val="none" w:sz="0" w:space="0" w:color="auto"/>
                                                        <w:bottom w:val="none" w:sz="0" w:space="0" w:color="auto"/>
                                                        <w:right w:val="none" w:sz="0" w:space="0" w:color="auto"/>
                                                      </w:divBdr>
                                                    </w:div>
                                                  </w:divsChild>
                                                </w:div>
                                                <w:div w:id="593631945">
                                                  <w:marLeft w:val="0"/>
                                                  <w:marRight w:val="0"/>
                                                  <w:marTop w:val="0"/>
                                                  <w:marBottom w:val="0"/>
                                                  <w:divBdr>
                                                    <w:top w:val="none" w:sz="0" w:space="0" w:color="auto"/>
                                                    <w:left w:val="none" w:sz="0" w:space="0" w:color="auto"/>
                                                    <w:bottom w:val="none" w:sz="0" w:space="0" w:color="auto"/>
                                                    <w:right w:val="none" w:sz="0" w:space="0" w:color="auto"/>
                                                  </w:divBdr>
                                                  <w:divsChild>
                                                    <w:div w:id="1807894330">
                                                      <w:marLeft w:val="0"/>
                                                      <w:marRight w:val="0"/>
                                                      <w:marTop w:val="0"/>
                                                      <w:marBottom w:val="0"/>
                                                      <w:divBdr>
                                                        <w:top w:val="none" w:sz="0" w:space="0" w:color="auto"/>
                                                        <w:left w:val="none" w:sz="0" w:space="0" w:color="auto"/>
                                                        <w:bottom w:val="none" w:sz="0" w:space="0" w:color="auto"/>
                                                        <w:right w:val="none" w:sz="0" w:space="0" w:color="auto"/>
                                                      </w:divBdr>
                                                    </w:div>
                                                  </w:divsChild>
                                                </w:div>
                                                <w:div w:id="470906343">
                                                  <w:blockQuote w:val="1"/>
                                                  <w:marLeft w:val="0"/>
                                                  <w:marRight w:val="0"/>
                                                  <w:marTop w:val="450"/>
                                                  <w:marBottom w:val="300"/>
                                                  <w:divBdr>
                                                    <w:top w:val="single" w:sz="6" w:space="8" w:color="BBBBBB"/>
                                                    <w:left w:val="single" w:sz="6" w:space="31" w:color="BBBBBB"/>
                                                    <w:bottom w:val="single" w:sz="6" w:space="4" w:color="BBBBBB"/>
                                                    <w:right w:val="single" w:sz="6" w:space="4" w:color="BBBBBB"/>
                                                  </w:divBdr>
                                                </w:div>
                                                <w:div w:id="1104808080">
                                                  <w:marLeft w:val="0"/>
                                                  <w:marRight w:val="0"/>
                                                  <w:marTop w:val="100"/>
                                                  <w:marBottom w:val="100"/>
                                                  <w:divBdr>
                                                    <w:top w:val="none" w:sz="0" w:space="0" w:color="auto"/>
                                                    <w:left w:val="none" w:sz="0" w:space="0" w:color="auto"/>
                                                    <w:bottom w:val="none" w:sz="0" w:space="0" w:color="auto"/>
                                                    <w:right w:val="none" w:sz="0" w:space="0" w:color="auto"/>
                                                  </w:divBdr>
                                                </w:div>
                                                <w:div w:id="835536759">
                                                  <w:marLeft w:val="0"/>
                                                  <w:marRight w:val="0"/>
                                                  <w:marTop w:val="0"/>
                                                  <w:marBottom w:val="0"/>
                                                  <w:divBdr>
                                                    <w:top w:val="none" w:sz="0" w:space="0" w:color="auto"/>
                                                    <w:left w:val="none" w:sz="0" w:space="0" w:color="auto"/>
                                                    <w:bottom w:val="none" w:sz="0" w:space="0" w:color="auto"/>
                                                    <w:right w:val="none" w:sz="0" w:space="0" w:color="auto"/>
                                                  </w:divBdr>
                                                  <w:divsChild>
                                                    <w:div w:id="1073891758">
                                                      <w:marLeft w:val="0"/>
                                                      <w:marRight w:val="0"/>
                                                      <w:marTop w:val="0"/>
                                                      <w:marBottom w:val="0"/>
                                                      <w:divBdr>
                                                        <w:top w:val="none" w:sz="0" w:space="0" w:color="auto"/>
                                                        <w:left w:val="none" w:sz="0" w:space="0" w:color="auto"/>
                                                        <w:bottom w:val="none" w:sz="0" w:space="0" w:color="auto"/>
                                                        <w:right w:val="none" w:sz="0" w:space="0" w:color="auto"/>
                                                      </w:divBdr>
                                                      <w:divsChild>
                                                        <w:div w:id="4923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1880432">
                      <w:marLeft w:val="0"/>
                      <w:marRight w:val="0"/>
                      <w:marTop w:val="0"/>
                      <w:marBottom w:val="0"/>
                      <w:divBdr>
                        <w:top w:val="none" w:sz="0" w:space="0" w:color="auto"/>
                        <w:left w:val="none" w:sz="0" w:space="0" w:color="auto"/>
                        <w:bottom w:val="none" w:sz="0" w:space="0" w:color="auto"/>
                        <w:right w:val="none" w:sz="0" w:space="0" w:color="auto"/>
                      </w:divBdr>
                      <w:divsChild>
                        <w:div w:id="1507286211">
                          <w:marLeft w:val="0"/>
                          <w:marRight w:val="0"/>
                          <w:marTop w:val="0"/>
                          <w:marBottom w:val="0"/>
                          <w:divBdr>
                            <w:top w:val="none" w:sz="0" w:space="0" w:color="auto"/>
                            <w:left w:val="none" w:sz="0" w:space="0" w:color="auto"/>
                            <w:bottom w:val="none" w:sz="0" w:space="0" w:color="auto"/>
                            <w:right w:val="none" w:sz="0" w:space="0" w:color="auto"/>
                          </w:divBdr>
                          <w:divsChild>
                            <w:div w:id="60360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503944">
              <w:marLeft w:val="0"/>
              <w:marRight w:val="0"/>
              <w:marTop w:val="0"/>
              <w:marBottom w:val="0"/>
              <w:divBdr>
                <w:top w:val="none" w:sz="0" w:space="0" w:color="auto"/>
                <w:left w:val="none" w:sz="0" w:space="0" w:color="auto"/>
                <w:bottom w:val="none" w:sz="0" w:space="0" w:color="auto"/>
                <w:right w:val="none" w:sz="0" w:space="0" w:color="auto"/>
              </w:divBdr>
              <w:divsChild>
                <w:div w:id="125856449">
                  <w:marLeft w:val="0"/>
                  <w:marRight w:val="0"/>
                  <w:marTop w:val="0"/>
                  <w:marBottom w:val="0"/>
                  <w:divBdr>
                    <w:top w:val="none" w:sz="0" w:space="0" w:color="auto"/>
                    <w:left w:val="none" w:sz="0" w:space="0" w:color="auto"/>
                    <w:bottom w:val="none" w:sz="0" w:space="0" w:color="auto"/>
                    <w:right w:val="none" w:sz="0" w:space="0" w:color="auto"/>
                  </w:divBdr>
                </w:div>
              </w:divsChild>
            </w:div>
            <w:div w:id="113907844">
              <w:marLeft w:val="0"/>
              <w:marRight w:val="0"/>
              <w:marTop w:val="0"/>
              <w:marBottom w:val="0"/>
              <w:divBdr>
                <w:top w:val="none" w:sz="0" w:space="0" w:color="auto"/>
                <w:left w:val="none" w:sz="0" w:space="0" w:color="auto"/>
                <w:bottom w:val="none" w:sz="0" w:space="0" w:color="auto"/>
                <w:right w:val="none" w:sz="0" w:space="0" w:color="auto"/>
              </w:divBdr>
            </w:div>
            <w:div w:id="903108311">
              <w:marLeft w:val="0"/>
              <w:marRight w:val="0"/>
              <w:marTop w:val="0"/>
              <w:marBottom w:val="0"/>
              <w:divBdr>
                <w:top w:val="none" w:sz="0" w:space="0" w:color="auto"/>
                <w:left w:val="none" w:sz="0" w:space="0" w:color="auto"/>
                <w:bottom w:val="none" w:sz="0" w:space="0" w:color="auto"/>
                <w:right w:val="none" w:sz="0" w:space="0" w:color="auto"/>
              </w:divBdr>
            </w:div>
            <w:div w:id="156923790">
              <w:marLeft w:val="0"/>
              <w:marRight w:val="0"/>
              <w:marTop w:val="0"/>
              <w:marBottom w:val="0"/>
              <w:divBdr>
                <w:top w:val="none" w:sz="0" w:space="0" w:color="auto"/>
                <w:left w:val="none" w:sz="0" w:space="0" w:color="auto"/>
                <w:bottom w:val="none" w:sz="0" w:space="0" w:color="auto"/>
                <w:right w:val="none" w:sz="0" w:space="0" w:color="auto"/>
              </w:divBdr>
            </w:div>
            <w:div w:id="1463109616">
              <w:marLeft w:val="0"/>
              <w:marRight w:val="0"/>
              <w:marTop w:val="0"/>
              <w:marBottom w:val="0"/>
              <w:divBdr>
                <w:top w:val="none" w:sz="0" w:space="0" w:color="auto"/>
                <w:left w:val="none" w:sz="0" w:space="0" w:color="auto"/>
                <w:bottom w:val="none" w:sz="0" w:space="0" w:color="auto"/>
                <w:right w:val="none" w:sz="0" w:space="0" w:color="auto"/>
              </w:divBdr>
            </w:div>
            <w:div w:id="2070305493">
              <w:marLeft w:val="0"/>
              <w:marRight w:val="0"/>
              <w:marTop w:val="0"/>
              <w:marBottom w:val="0"/>
              <w:divBdr>
                <w:top w:val="none" w:sz="0" w:space="0" w:color="auto"/>
                <w:left w:val="none" w:sz="0" w:space="0" w:color="auto"/>
                <w:bottom w:val="none" w:sz="0" w:space="0" w:color="auto"/>
                <w:right w:val="none" w:sz="0" w:space="0" w:color="auto"/>
              </w:divBdr>
            </w:div>
            <w:div w:id="1694114088">
              <w:marLeft w:val="0"/>
              <w:marRight w:val="0"/>
              <w:marTop w:val="0"/>
              <w:marBottom w:val="0"/>
              <w:divBdr>
                <w:top w:val="none" w:sz="0" w:space="0" w:color="auto"/>
                <w:left w:val="none" w:sz="0" w:space="0" w:color="auto"/>
                <w:bottom w:val="none" w:sz="0" w:space="0" w:color="auto"/>
                <w:right w:val="none" w:sz="0" w:space="0" w:color="auto"/>
              </w:divBdr>
            </w:div>
            <w:div w:id="462501759">
              <w:marLeft w:val="0"/>
              <w:marRight w:val="0"/>
              <w:marTop w:val="0"/>
              <w:marBottom w:val="0"/>
              <w:divBdr>
                <w:top w:val="none" w:sz="0" w:space="0" w:color="auto"/>
                <w:left w:val="none" w:sz="0" w:space="0" w:color="auto"/>
                <w:bottom w:val="none" w:sz="0" w:space="0" w:color="auto"/>
                <w:right w:val="none" w:sz="0" w:space="0" w:color="auto"/>
              </w:divBdr>
            </w:div>
            <w:div w:id="1016419867">
              <w:marLeft w:val="0"/>
              <w:marRight w:val="0"/>
              <w:marTop w:val="0"/>
              <w:marBottom w:val="0"/>
              <w:divBdr>
                <w:top w:val="none" w:sz="0" w:space="0" w:color="auto"/>
                <w:left w:val="none" w:sz="0" w:space="0" w:color="auto"/>
                <w:bottom w:val="none" w:sz="0" w:space="0" w:color="auto"/>
                <w:right w:val="none" w:sz="0" w:space="0" w:color="auto"/>
              </w:divBdr>
            </w:div>
            <w:div w:id="64452552">
              <w:marLeft w:val="0"/>
              <w:marRight w:val="0"/>
              <w:marTop w:val="100"/>
              <w:marBottom w:val="100"/>
              <w:divBdr>
                <w:top w:val="none" w:sz="0" w:space="0" w:color="auto"/>
                <w:left w:val="none" w:sz="0" w:space="0" w:color="auto"/>
                <w:bottom w:val="none" w:sz="0" w:space="0" w:color="auto"/>
                <w:right w:val="none" w:sz="0" w:space="0" w:color="auto"/>
              </w:divBdr>
            </w:div>
            <w:div w:id="475336802">
              <w:marLeft w:val="0"/>
              <w:marRight w:val="0"/>
              <w:marTop w:val="0"/>
              <w:marBottom w:val="0"/>
              <w:divBdr>
                <w:top w:val="none" w:sz="0" w:space="0" w:color="auto"/>
                <w:left w:val="none" w:sz="0" w:space="0" w:color="auto"/>
                <w:bottom w:val="none" w:sz="0" w:space="0" w:color="auto"/>
                <w:right w:val="none" w:sz="0" w:space="0" w:color="auto"/>
              </w:divBdr>
              <w:divsChild>
                <w:div w:id="952632415">
                  <w:marLeft w:val="0"/>
                  <w:marRight w:val="0"/>
                  <w:marTop w:val="0"/>
                  <w:marBottom w:val="0"/>
                  <w:divBdr>
                    <w:top w:val="none" w:sz="0" w:space="0" w:color="auto"/>
                    <w:left w:val="none" w:sz="0" w:space="0" w:color="auto"/>
                    <w:bottom w:val="none" w:sz="0" w:space="0" w:color="auto"/>
                    <w:right w:val="none" w:sz="0" w:space="0" w:color="auto"/>
                  </w:divBdr>
                  <w:divsChild>
                    <w:div w:id="562565573">
                      <w:marLeft w:val="0"/>
                      <w:marRight w:val="0"/>
                      <w:marTop w:val="0"/>
                      <w:marBottom w:val="0"/>
                      <w:divBdr>
                        <w:top w:val="none" w:sz="0" w:space="0" w:color="auto"/>
                        <w:left w:val="none" w:sz="0" w:space="0" w:color="auto"/>
                        <w:bottom w:val="none" w:sz="0" w:space="0" w:color="auto"/>
                        <w:right w:val="none" w:sz="0" w:space="0" w:color="auto"/>
                      </w:divBdr>
                    </w:div>
                  </w:divsChild>
                </w:div>
                <w:div w:id="1359044951">
                  <w:marLeft w:val="0"/>
                  <w:marRight w:val="0"/>
                  <w:marTop w:val="0"/>
                  <w:marBottom w:val="0"/>
                  <w:divBdr>
                    <w:top w:val="none" w:sz="0" w:space="0" w:color="auto"/>
                    <w:left w:val="none" w:sz="0" w:space="0" w:color="auto"/>
                    <w:bottom w:val="none" w:sz="0" w:space="0" w:color="auto"/>
                    <w:right w:val="none" w:sz="0" w:space="0" w:color="auto"/>
                  </w:divBdr>
                </w:div>
                <w:div w:id="1947228019">
                  <w:marLeft w:val="0"/>
                  <w:marRight w:val="0"/>
                  <w:marTop w:val="0"/>
                  <w:marBottom w:val="0"/>
                  <w:divBdr>
                    <w:top w:val="none" w:sz="0" w:space="0" w:color="auto"/>
                    <w:left w:val="none" w:sz="0" w:space="0" w:color="auto"/>
                    <w:bottom w:val="none" w:sz="0" w:space="0" w:color="auto"/>
                    <w:right w:val="none" w:sz="0" w:space="0" w:color="auto"/>
                  </w:divBdr>
                </w:div>
                <w:div w:id="840508078">
                  <w:marLeft w:val="0"/>
                  <w:marRight w:val="0"/>
                  <w:marTop w:val="0"/>
                  <w:marBottom w:val="0"/>
                  <w:divBdr>
                    <w:top w:val="none" w:sz="0" w:space="0" w:color="auto"/>
                    <w:left w:val="none" w:sz="0" w:space="0" w:color="auto"/>
                    <w:bottom w:val="none" w:sz="0" w:space="0" w:color="auto"/>
                    <w:right w:val="none" w:sz="0" w:space="0" w:color="auto"/>
                  </w:divBdr>
                </w:div>
                <w:div w:id="1401446616">
                  <w:marLeft w:val="0"/>
                  <w:marRight w:val="0"/>
                  <w:marTop w:val="0"/>
                  <w:marBottom w:val="0"/>
                  <w:divBdr>
                    <w:top w:val="none" w:sz="0" w:space="0" w:color="auto"/>
                    <w:left w:val="none" w:sz="0" w:space="0" w:color="auto"/>
                    <w:bottom w:val="none" w:sz="0" w:space="0" w:color="auto"/>
                    <w:right w:val="none" w:sz="0" w:space="0" w:color="auto"/>
                  </w:divBdr>
                </w:div>
                <w:div w:id="1334068735">
                  <w:marLeft w:val="0"/>
                  <w:marRight w:val="0"/>
                  <w:marTop w:val="0"/>
                  <w:marBottom w:val="0"/>
                  <w:divBdr>
                    <w:top w:val="none" w:sz="0" w:space="0" w:color="auto"/>
                    <w:left w:val="none" w:sz="0" w:space="0" w:color="auto"/>
                    <w:bottom w:val="none" w:sz="0" w:space="0" w:color="auto"/>
                    <w:right w:val="none" w:sz="0" w:space="0" w:color="auto"/>
                  </w:divBdr>
                </w:div>
                <w:div w:id="1064989692">
                  <w:marLeft w:val="0"/>
                  <w:marRight w:val="0"/>
                  <w:marTop w:val="0"/>
                  <w:marBottom w:val="0"/>
                  <w:divBdr>
                    <w:top w:val="none" w:sz="0" w:space="0" w:color="auto"/>
                    <w:left w:val="none" w:sz="0" w:space="0" w:color="auto"/>
                    <w:bottom w:val="none" w:sz="0" w:space="0" w:color="auto"/>
                    <w:right w:val="none" w:sz="0" w:space="0" w:color="auto"/>
                  </w:divBdr>
                </w:div>
                <w:div w:id="1684357471">
                  <w:marLeft w:val="0"/>
                  <w:marRight w:val="0"/>
                  <w:marTop w:val="0"/>
                  <w:marBottom w:val="0"/>
                  <w:divBdr>
                    <w:top w:val="none" w:sz="0" w:space="0" w:color="auto"/>
                    <w:left w:val="none" w:sz="0" w:space="0" w:color="auto"/>
                    <w:bottom w:val="none" w:sz="0" w:space="0" w:color="auto"/>
                    <w:right w:val="none" w:sz="0" w:space="0" w:color="auto"/>
                  </w:divBdr>
                </w:div>
                <w:div w:id="2007052690">
                  <w:marLeft w:val="0"/>
                  <w:marRight w:val="0"/>
                  <w:marTop w:val="100"/>
                  <w:marBottom w:val="100"/>
                  <w:divBdr>
                    <w:top w:val="none" w:sz="0" w:space="0" w:color="auto"/>
                    <w:left w:val="none" w:sz="0" w:space="0" w:color="auto"/>
                    <w:bottom w:val="none" w:sz="0" w:space="0" w:color="auto"/>
                    <w:right w:val="none" w:sz="0" w:space="0" w:color="auto"/>
                  </w:divBdr>
                </w:div>
                <w:div w:id="1613897412">
                  <w:marLeft w:val="0"/>
                  <w:marRight w:val="0"/>
                  <w:marTop w:val="0"/>
                  <w:marBottom w:val="0"/>
                  <w:divBdr>
                    <w:top w:val="none" w:sz="0" w:space="0" w:color="auto"/>
                    <w:left w:val="none" w:sz="0" w:space="0" w:color="auto"/>
                    <w:bottom w:val="none" w:sz="0" w:space="0" w:color="auto"/>
                    <w:right w:val="none" w:sz="0" w:space="0" w:color="auto"/>
                  </w:divBdr>
                </w:div>
                <w:div w:id="141506518">
                  <w:marLeft w:val="0"/>
                  <w:marRight w:val="0"/>
                  <w:marTop w:val="0"/>
                  <w:marBottom w:val="0"/>
                  <w:divBdr>
                    <w:top w:val="none" w:sz="0" w:space="0" w:color="auto"/>
                    <w:left w:val="none" w:sz="0" w:space="0" w:color="auto"/>
                    <w:bottom w:val="none" w:sz="0" w:space="0" w:color="auto"/>
                    <w:right w:val="none" w:sz="0" w:space="0" w:color="auto"/>
                  </w:divBdr>
                  <w:divsChild>
                    <w:div w:id="1414667012">
                      <w:marLeft w:val="0"/>
                      <w:marRight w:val="0"/>
                      <w:marTop w:val="0"/>
                      <w:marBottom w:val="0"/>
                      <w:divBdr>
                        <w:top w:val="none" w:sz="0" w:space="0" w:color="auto"/>
                        <w:left w:val="none" w:sz="0" w:space="0" w:color="auto"/>
                        <w:bottom w:val="none" w:sz="0" w:space="0" w:color="auto"/>
                        <w:right w:val="none" w:sz="0" w:space="0" w:color="auto"/>
                      </w:divBdr>
                      <w:divsChild>
                        <w:div w:id="128222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966335">
          <w:marLeft w:val="0"/>
          <w:marRight w:val="0"/>
          <w:marTop w:val="0"/>
          <w:marBottom w:val="0"/>
          <w:divBdr>
            <w:top w:val="single" w:sz="6" w:space="0" w:color="CFD7DB"/>
            <w:left w:val="none" w:sz="0" w:space="0" w:color="auto"/>
            <w:bottom w:val="none" w:sz="0" w:space="0" w:color="auto"/>
            <w:right w:val="none" w:sz="0" w:space="0" w:color="auto"/>
          </w:divBdr>
          <w:divsChild>
            <w:div w:id="363018082">
              <w:marLeft w:val="0"/>
              <w:marRight w:val="0"/>
              <w:marTop w:val="0"/>
              <w:marBottom w:val="0"/>
              <w:divBdr>
                <w:top w:val="single" w:sz="6" w:space="8" w:color="3B3C3D"/>
                <w:left w:val="none" w:sz="0" w:space="0" w:color="auto"/>
                <w:bottom w:val="none" w:sz="0" w:space="0" w:color="auto"/>
                <w:right w:val="none" w:sz="0" w:space="0" w:color="auto"/>
              </w:divBdr>
              <w:divsChild>
                <w:div w:id="304311451">
                  <w:marLeft w:val="0"/>
                  <w:marRight w:val="0"/>
                  <w:marTop w:val="0"/>
                  <w:marBottom w:val="0"/>
                  <w:divBdr>
                    <w:top w:val="none" w:sz="0" w:space="0" w:color="auto"/>
                    <w:left w:val="none" w:sz="0" w:space="0" w:color="auto"/>
                    <w:bottom w:val="none" w:sz="0" w:space="0" w:color="auto"/>
                    <w:right w:val="none" w:sz="0" w:space="0" w:color="auto"/>
                  </w:divBdr>
                  <w:divsChild>
                    <w:div w:id="1064836752">
                      <w:marLeft w:val="0"/>
                      <w:marRight w:val="0"/>
                      <w:marTop w:val="0"/>
                      <w:marBottom w:val="0"/>
                      <w:divBdr>
                        <w:top w:val="none" w:sz="0" w:space="0" w:color="auto"/>
                        <w:left w:val="none" w:sz="0" w:space="0" w:color="auto"/>
                        <w:bottom w:val="none" w:sz="0" w:space="0" w:color="auto"/>
                        <w:right w:val="none" w:sz="0" w:space="0" w:color="auto"/>
                      </w:divBdr>
                      <w:divsChild>
                        <w:div w:id="1109079609">
                          <w:marLeft w:val="0"/>
                          <w:marRight w:val="0"/>
                          <w:marTop w:val="0"/>
                          <w:marBottom w:val="0"/>
                          <w:divBdr>
                            <w:top w:val="none" w:sz="0" w:space="0" w:color="auto"/>
                            <w:left w:val="none" w:sz="0" w:space="0" w:color="auto"/>
                            <w:bottom w:val="none" w:sz="0" w:space="0" w:color="auto"/>
                            <w:right w:val="none" w:sz="0" w:space="0" w:color="auto"/>
                          </w:divBdr>
                          <w:divsChild>
                            <w:div w:id="32582567">
                              <w:marLeft w:val="0"/>
                              <w:marRight w:val="0"/>
                              <w:marTop w:val="0"/>
                              <w:marBottom w:val="0"/>
                              <w:divBdr>
                                <w:top w:val="none" w:sz="0" w:space="0" w:color="auto"/>
                                <w:left w:val="none" w:sz="0" w:space="0" w:color="auto"/>
                                <w:bottom w:val="none" w:sz="0" w:space="0" w:color="auto"/>
                                <w:right w:val="none" w:sz="0" w:space="0" w:color="auto"/>
                              </w:divBdr>
                              <w:divsChild>
                                <w:div w:id="84432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849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hrana-tryda.com/node/2173" TargetMode="External"/><Relationship Id="rId3" Type="http://schemas.openxmlformats.org/officeDocument/2006/relationships/settings" Target="settings.xml"/><Relationship Id="rId7" Type="http://schemas.openxmlformats.org/officeDocument/2006/relationships/hyperlink" Target="https://ohrana-tryda.com/node/215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29</Pages>
  <Words>11637</Words>
  <Characters>66337</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 Kom</dc:creator>
  <cp:keywords/>
  <dc:description/>
  <cp:lastModifiedBy>Луиза</cp:lastModifiedBy>
  <cp:revision>4</cp:revision>
  <cp:lastPrinted>2020-04-13T22:48:00Z</cp:lastPrinted>
  <dcterms:created xsi:type="dcterms:W3CDTF">2020-03-05T10:53:00Z</dcterms:created>
  <dcterms:modified xsi:type="dcterms:W3CDTF">2020-04-13T22:48:00Z</dcterms:modified>
</cp:coreProperties>
</file>